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36523" w14:textId="3220FF3B" w:rsidR="00775BDF" w:rsidRPr="007C50DD" w:rsidRDefault="00775BDF" w:rsidP="007C50DD">
      <w:pPr>
        <w:pStyle w:val="TextonormalREE"/>
        <w:rPr>
          <w:b/>
        </w:rPr>
      </w:pPr>
      <w:bookmarkStart w:id="0" w:name="_Toc516729511"/>
      <w:r w:rsidRPr="007C50DD">
        <w:rPr>
          <w:b/>
        </w:rPr>
        <w:t xml:space="preserve">ANEXO II. Descripción técnica de la </w:t>
      </w:r>
      <w:r w:rsidR="00213610" w:rsidRPr="007C50DD">
        <w:rPr>
          <w:b/>
        </w:rPr>
        <w:t>R</w:t>
      </w:r>
      <w:r w:rsidRPr="007C50DD">
        <w:rPr>
          <w:b/>
        </w:rPr>
        <w:t xml:space="preserve">egulación </w:t>
      </w:r>
      <w:r w:rsidR="00213610" w:rsidRPr="007C50DD">
        <w:rPr>
          <w:b/>
        </w:rPr>
        <w:t>C</w:t>
      </w:r>
      <w:r w:rsidRPr="007C50DD">
        <w:rPr>
          <w:b/>
        </w:rPr>
        <w:t>ompartida del Sistema Peninsular</w:t>
      </w:r>
      <w:r w:rsidR="00213610" w:rsidRPr="007C50DD">
        <w:rPr>
          <w:b/>
        </w:rPr>
        <w:t xml:space="preserve"> (RCP)</w:t>
      </w:r>
    </w:p>
    <w:p w14:paraId="4DABB399" w14:textId="77777777" w:rsidR="00775BDF" w:rsidRDefault="00775BDF" w:rsidP="00775BDF">
      <w:pPr>
        <w:pStyle w:val="TtuloREE"/>
        <w:numPr>
          <w:ilvl w:val="0"/>
          <w:numId w:val="8"/>
        </w:numPr>
      </w:pPr>
      <w:r w:rsidRPr="00AD604D">
        <w:t xml:space="preserve">Introducción </w:t>
      </w:r>
    </w:p>
    <w:p w14:paraId="4F15E426" w14:textId="77777777" w:rsidR="00775BDF" w:rsidRDefault="00775BDF" w:rsidP="00775BDF">
      <w:pPr>
        <w:pStyle w:val="TextonormalREE"/>
      </w:pPr>
      <w:r w:rsidRPr="00AD604D">
        <w:t xml:space="preserve">El correcto funcionamiento de los sistemas eléctricos interconectados, desde el punto de vista de la seguridad y la fiabilidad de la operación, exige una adecuada coordinación de su regulación frecuencia-potencia. </w:t>
      </w:r>
    </w:p>
    <w:p w14:paraId="15DE7168" w14:textId="77777777" w:rsidR="00775BDF" w:rsidRDefault="00775BDF" w:rsidP="00775BDF">
      <w:pPr>
        <w:pStyle w:val="TextonormalREE"/>
      </w:pPr>
      <w:r w:rsidRPr="00AD604D">
        <w:t>La regulación secundaria forma parte de los sistemas automáticos de control frecuencia- potencia.</w:t>
      </w:r>
    </w:p>
    <w:p w14:paraId="11B14FF7" w14:textId="77777777" w:rsidR="00775BDF" w:rsidRDefault="00775BDF" w:rsidP="00775BDF">
      <w:pPr>
        <w:pStyle w:val="TextonormalREE"/>
      </w:pPr>
      <w:r w:rsidRPr="00AD604D">
        <w:t xml:space="preserve">El sistema eléctrico español forma parte de la red síncrona europea continental y, por tanto, está obligado a cumplir los requisitos establecidos por </w:t>
      </w:r>
      <w:r>
        <w:t>la normativa europea y la acordada por todos los TSO que pertenecen a la red síncrona de Europa Continental</w:t>
      </w:r>
      <w:r w:rsidRPr="00AD604D">
        <w:t xml:space="preserve">. </w:t>
      </w:r>
    </w:p>
    <w:p w14:paraId="5A557E83" w14:textId="77777777" w:rsidR="00432AB0" w:rsidRDefault="00775BDF" w:rsidP="00775BDF">
      <w:pPr>
        <w:pStyle w:val="TextonormalREE"/>
      </w:pPr>
      <w:r w:rsidRPr="00AD604D">
        <w:t>El objetivo de la regulación secundaria es, tras un incidente, devolver la frecuencia y los intercambios con otros sistemas a los valores de consigna restaurando la reserva primaria utilizada</w:t>
      </w:r>
      <w:r w:rsidR="00AF3B82">
        <w:t>, teniendo en cuenta asimismo las consignas recibidas de la plataforma europea de compensación de desequilibrios en tiempo real para evitar activaciones en sentido contrario en distintos bloques de control</w:t>
      </w:r>
      <w:r>
        <w:t>.</w:t>
      </w:r>
      <w:r w:rsidR="00416BEC" w:rsidRPr="00AD604D">
        <w:t xml:space="preserve"> </w:t>
      </w:r>
    </w:p>
    <w:p w14:paraId="1CE341E2" w14:textId="49EA721C" w:rsidR="00775BDF" w:rsidRDefault="00775BDF" w:rsidP="00775BDF">
      <w:pPr>
        <w:pStyle w:val="TextonormalREE"/>
      </w:pPr>
      <w:r w:rsidRPr="00AD604D">
        <w:t xml:space="preserve">Para ello el sistema de regulación genera las señales de control adecuadas para modificar el </w:t>
      </w:r>
      <w:r w:rsidR="009F1287">
        <w:t>punto de funcionamiento</w:t>
      </w:r>
      <w:r w:rsidRPr="00AD604D">
        <w:t xml:space="preserve"> de l</w:t>
      </w:r>
      <w:r w:rsidR="009F1287">
        <w:t>a</w:t>
      </w:r>
      <w:r w:rsidRPr="00AD604D">
        <w:t xml:space="preserve">s </w:t>
      </w:r>
      <w:r w:rsidR="009F1287">
        <w:t>unidades</w:t>
      </w:r>
      <w:r w:rsidRPr="00AD604D">
        <w:t xml:space="preserve"> conectad</w:t>
      </w:r>
      <w:r w:rsidR="009F1287">
        <w:t>a</w:t>
      </w:r>
      <w:r w:rsidRPr="00AD604D">
        <w:t xml:space="preserve">s a él de forma que: </w:t>
      </w:r>
    </w:p>
    <w:p w14:paraId="556329DB" w14:textId="77777777" w:rsidR="00775BDF" w:rsidRDefault="00EB3143" w:rsidP="00775BDF">
      <w:pPr>
        <w:pStyle w:val="TextoVieta"/>
      </w:pPr>
      <w:r w:rsidRPr="00AD604D">
        <w:t>El valor de los intercambios de potencia con otros sistemas se mantenga en el valor programado</w:t>
      </w:r>
      <w:r w:rsidR="00AF3B82">
        <w:t>,</w:t>
      </w:r>
      <w:r>
        <w:t xml:space="preserve"> </w:t>
      </w:r>
      <w:r w:rsidR="00AF3B82">
        <w:t>incorporando en su caso las correcciones que resulten del proceso europeo de compensación de desequilibrios (</w:t>
      </w:r>
      <w:proofErr w:type="spellStart"/>
      <w:r w:rsidR="00AF3B82">
        <w:rPr>
          <w:i/>
        </w:rPr>
        <w:t>Imbalance</w:t>
      </w:r>
      <w:proofErr w:type="spellEnd"/>
      <w:r w:rsidR="00AF3B82">
        <w:rPr>
          <w:i/>
        </w:rPr>
        <w:t xml:space="preserve"> </w:t>
      </w:r>
      <w:proofErr w:type="spellStart"/>
      <w:r w:rsidR="00AF3B82">
        <w:rPr>
          <w:i/>
        </w:rPr>
        <w:t>Netting</w:t>
      </w:r>
      <w:proofErr w:type="spellEnd"/>
      <w:r w:rsidR="00AF3B82">
        <w:t>)</w:t>
      </w:r>
      <w:r w:rsidR="00416BEC" w:rsidRPr="00AD604D">
        <w:t xml:space="preserve">. </w:t>
      </w:r>
    </w:p>
    <w:p w14:paraId="58499D95" w14:textId="77777777" w:rsidR="00775BDF" w:rsidRDefault="00775BDF" w:rsidP="00775BDF">
      <w:pPr>
        <w:pStyle w:val="TextoVieta"/>
      </w:pPr>
      <w:r w:rsidRPr="00AD604D">
        <w:t xml:space="preserve">El valor de frecuencia del sistema se mantenga en su valor de consigna, común y único en la red síncrona interconectada de Europa Continental. </w:t>
      </w:r>
    </w:p>
    <w:p w14:paraId="1B2F53F8" w14:textId="77777777" w:rsidR="00775BDF" w:rsidRDefault="00775BDF" w:rsidP="00775BDF">
      <w:pPr>
        <w:pStyle w:val="TextonormalREE"/>
      </w:pPr>
      <w:r w:rsidRPr="00AD604D">
        <w:t xml:space="preserve">El cumplimiento de los objetivos anteriores es equivalente a mantener el equilibrio generación-demanda del sistema interconectado. </w:t>
      </w:r>
    </w:p>
    <w:p w14:paraId="01B507B8" w14:textId="77777777" w:rsidR="00775BDF" w:rsidRDefault="00775BDF" w:rsidP="00775BDF">
      <w:pPr>
        <w:pStyle w:val="TextonormalREE"/>
      </w:pPr>
      <w:r>
        <w:t>En este Sistema de Regulación, el conjunto de la reserva rodante asignada es compartido por todas las empresas en orden a:</w:t>
      </w:r>
    </w:p>
    <w:p w14:paraId="18F5E148" w14:textId="77777777" w:rsidR="00B11704" w:rsidRDefault="00775BDF" w:rsidP="00EB3143">
      <w:pPr>
        <w:pStyle w:val="TextoVieta"/>
        <w:suppressAutoHyphens w:val="0"/>
        <w:spacing w:after="100"/>
      </w:pPr>
      <w:r>
        <w:t xml:space="preserve">La distribución equitativa entre las zonas de regulación, en función de su reserva rodante asignada, de las obligaciones de regulación con respecto a desvíos con Francia y Portugal </w:t>
      </w:r>
      <w:r w:rsidR="00AF3B82">
        <w:t xml:space="preserve">(compensados, en su caso, de acuerdo con las consignas recibidas de la plataforma europea de compensación de desequilibrios) </w:t>
      </w:r>
      <w:r w:rsidR="00B11704">
        <w:t>y variaciones de frecuencia.</w:t>
      </w:r>
    </w:p>
    <w:p w14:paraId="7123A1F8" w14:textId="42287975" w:rsidR="00775BDF" w:rsidRDefault="00775BDF" w:rsidP="00775BDF">
      <w:pPr>
        <w:pStyle w:val="TextoVieta"/>
        <w:suppressAutoHyphens w:val="0"/>
        <w:spacing w:after="100"/>
      </w:pPr>
      <w:r>
        <w:t xml:space="preserve">La utilización de las reservas de </w:t>
      </w:r>
      <w:r w:rsidR="009F1287">
        <w:t xml:space="preserve">potencia </w:t>
      </w:r>
      <w:r>
        <w:t>del conjunto de las empresas de forma que se puedan solventar eficazmente los desequilibrios bruscos producción - consumo.</w:t>
      </w:r>
    </w:p>
    <w:p w14:paraId="7F0995AF" w14:textId="77777777" w:rsidR="00775BDF" w:rsidRDefault="00775BDF" w:rsidP="00775BDF">
      <w:pPr>
        <w:pStyle w:val="TextonormalREE"/>
      </w:pPr>
      <w:r>
        <w:t>Para realizar esta función de la Regulación Compartida, RED ELÉCTRICA coordina directamente a los reguladores de zona, actuando de “Regulador Maestro”, es decir, de repartidor de señal de regulación, y transmitiendo a los diversos reguladores de zona los valores de potencia que deben aportar a la Regulación Compartida, de acuerdo con los factores de participación resultantes de la asignación de reservas en el mercado de la regulación secundaria. A su vez, genera los resultados del servicio utilizados para la liquidación del mismo.</w:t>
      </w:r>
    </w:p>
    <w:p w14:paraId="2DC05EAD" w14:textId="77777777" w:rsidR="00775BDF" w:rsidRDefault="00775BDF" w:rsidP="00775BDF">
      <w:pPr>
        <w:pStyle w:val="TextonormalREE"/>
      </w:pPr>
      <w:r>
        <w:t>RED ELÉCTRICA realiza su labor de “Regulador Maestro” desde su equipo regulador en el Centro de Control del CECOEL. Cuando éste no está disponible, el Centro de Control 2 de Red Eléctrica asume la función de “Regulador Maestro”, actuando como respaldo del sistema.</w:t>
      </w:r>
    </w:p>
    <w:p w14:paraId="47FCCF51" w14:textId="77777777" w:rsidR="00775BDF" w:rsidRDefault="00775BDF" w:rsidP="00775BDF">
      <w:pPr>
        <w:pStyle w:val="TtuloREE"/>
        <w:numPr>
          <w:ilvl w:val="0"/>
          <w:numId w:val="8"/>
        </w:numPr>
      </w:pPr>
      <w:r w:rsidRPr="00AD604D" w:rsidDel="00D9764E">
        <w:t xml:space="preserve"> </w:t>
      </w:r>
      <w:bookmarkStart w:id="1" w:name="_Toc516729509"/>
      <w:r>
        <w:t>Definiciones</w:t>
      </w:r>
      <w:bookmarkEnd w:id="1"/>
    </w:p>
    <w:p w14:paraId="48AA204E" w14:textId="77777777" w:rsidR="00775BDF" w:rsidRDefault="00775BDF" w:rsidP="00775BDF">
      <w:pPr>
        <w:pStyle w:val="TextonormalREE"/>
      </w:pPr>
      <w:r w:rsidRPr="00214FA7">
        <w:rPr>
          <w:b/>
        </w:rPr>
        <w:t>RCP:</w:t>
      </w:r>
      <w:r>
        <w:t xml:space="preserve"> Regulación Compartida Peninsular.</w:t>
      </w:r>
    </w:p>
    <w:p w14:paraId="41A62DEC" w14:textId="25C85CD1" w:rsidR="00775BDF" w:rsidRDefault="00775BDF" w:rsidP="00775BDF">
      <w:pPr>
        <w:pStyle w:val="TextonormalREE"/>
      </w:pPr>
      <w:r w:rsidRPr="00214FA7">
        <w:rPr>
          <w:b/>
        </w:rPr>
        <w:t xml:space="preserve">Regulador </w:t>
      </w:r>
      <w:r w:rsidR="007232C2">
        <w:rPr>
          <w:b/>
        </w:rPr>
        <w:t>m</w:t>
      </w:r>
      <w:r w:rsidRPr="00214FA7">
        <w:rPr>
          <w:b/>
        </w:rPr>
        <w:t>aestro:</w:t>
      </w:r>
      <w:r>
        <w:t xml:space="preserve"> Sistema de control de energía que recibe las señales básicas de la regulación compartida y genera el requerimiento de control de cada zona, así como los resultados utilizados para la liquidación del servicio.</w:t>
      </w:r>
    </w:p>
    <w:p w14:paraId="1F3C8B8E" w14:textId="4EE56F7A" w:rsidR="00775BDF" w:rsidRDefault="00775BDF" w:rsidP="00775BDF">
      <w:pPr>
        <w:pStyle w:val="TextonormalREE"/>
      </w:pPr>
      <w:r w:rsidRPr="00214FA7">
        <w:rPr>
          <w:b/>
        </w:rPr>
        <w:lastRenderedPageBreak/>
        <w:t xml:space="preserve">Regulador de </w:t>
      </w:r>
      <w:r w:rsidR="007232C2">
        <w:rPr>
          <w:b/>
        </w:rPr>
        <w:t>z</w:t>
      </w:r>
      <w:r w:rsidRPr="00214FA7">
        <w:rPr>
          <w:b/>
        </w:rPr>
        <w:t>ona:</w:t>
      </w:r>
      <w:r>
        <w:t xml:space="preserve"> Sistema de control de energía que, recibiendo el requerimiento de control del regulador maestro, controla la generación </w:t>
      </w:r>
      <w:r w:rsidR="009F1287">
        <w:t xml:space="preserve">o el consumo </w:t>
      </w:r>
      <w:r>
        <w:t>de l</w:t>
      </w:r>
      <w:r w:rsidR="009F1287">
        <w:t>a</w:t>
      </w:r>
      <w:r>
        <w:t xml:space="preserve">s </w:t>
      </w:r>
      <w:r w:rsidR="009F1287">
        <w:t>unidades</w:t>
      </w:r>
      <w:r>
        <w:t xml:space="preserve"> incluid</w:t>
      </w:r>
      <w:r w:rsidR="009F1287">
        <w:t>a</w:t>
      </w:r>
      <w:r>
        <w:t>s en su zona.</w:t>
      </w:r>
    </w:p>
    <w:p w14:paraId="735DE09D" w14:textId="6BBF042D" w:rsidR="00775BDF" w:rsidRDefault="00775BDF" w:rsidP="00775BDF">
      <w:pPr>
        <w:pStyle w:val="TextonormalREE"/>
      </w:pPr>
      <w:r w:rsidRPr="00214FA7">
        <w:rPr>
          <w:b/>
        </w:rPr>
        <w:t xml:space="preserve">Control </w:t>
      </w:r>
      <w:r w:rsidR="007232C2">
        <w:rPr>
          <w:b/>
        </w:rPr>
        <w:t>a</w:t>
      </w:r>
      <w:r w:rsidRPr="00214FA7">
        <w:rPr>
          <w:b/>
        </w:rPr>
        <w:t xml:space="preserve">utomático de </w:t>
      </w:r>
      <w:r w:rsidR="007232C2">
        <w:rPr>
          <w:b/>
        </w:rPr>
        <w:t>g</w:t>
      </w:r>
      <w:r w:rsidRPr="00214FA7">
        <w:rPr>
          <w:b/>
        </w:rPr>
        <w:t>eneración (AGC):</w:t>
      </w:r>
      <w:r>
        <w:t xml:space="preserve"> Función </w:t>
      </w:r>
      <w:r w:rsidRPr="006B6122">
        <w:rPr>
          <w:i/>
        </w:rPr>
        <w:t>software</w:t>
      </w:r>
      <w:r>
        <w:t xml:space="preserve"> utilizada por los reguladores de zona para realizar el control frecuencia – potencia, es decir, para ajustar de forma automática </w:t>
      </w:r>
      <w:r w:rsidR="009F1287">
        <w:t xml:space="preserve">el punto de funcionamiento de sus unidades </w:t>
      </w:r>
      <w:r>
        <w:t>en función de unas consignas de potencia y frecuencia, anulando su error de control de área.</w:t>
      </w:r>
    </w:p>
    <w:p w14:paraId="737EE908" w14:textId="6718CA0D" w:rsidR="00775BDF" w:rsidRDefault="00775BDF" w:rsidP="00775BDF">
      <w:pPr>
        <w:pStyle w:val="TextonormalREE"/>
      </w:pPr>
      <w:r w:rsidRPr="00214FA7">
        <w:rPr>
          <w:b/>
        </w:rPr>
        <w:t xml:space="preserve">Error de </w:t>
      </w:r>
      <w:r w:rsidR="007232C2">
        <w:rPr>
          <w:b/>
        </w:rPr>
        <w:t>c</w:t>
      </w:r>
      <w:r w:rsidRPr="00214FA7">
        <w:rPr>
          <w:b/>
        </w:rPr>
        <w:t xml:space="preserve">ontrol de </w:t>
      </w:r>
      <w:r w:rsidR="007232C2">
        <w:rPr>
          <w:b/>
        </w:rPr>
        <w:t>á</w:t>
      </w:r>
      <w:r w:rsidRPr="00214FA7">
        <w:rPr>
          <w:b/>
        </w:rPr>
        <w:t xml:space="preserve">rea de la </w:t>
      </w:r>
      <w:r w:rsidR="007232C2">
        <w:rPr>
          <w:b/>
        </w:rPr>
        <w:t>z</w:t>
      </w:r>
      <w:r w:rsidRPr="00214FA7">
        <w:rPr>
          <w:b/>
        </w:rPr>
        <w:t>ona (ACE):</w:t>
      </w:r>
      <w:r>
        <w:t xml:space="preserve"> Desvío, expresado en magnitudes de potencia, de los valores de potencia </w:t>
      </w:r>
      <w:r w:rsidR="009F1287">
        <w:t xml:space="preserve">neta </w:t>
      </w:r>
      <w:r>
        <w:t>y frecuencia respecto a las consignas de una zona de regulación.</w:t>
      </w:r>
    </w:p>
    <w:p w14:paraId="66BEDDCD" w14:textId="1C5C82B2" w:rsidR="00775BDF" w:rsidRDefault="00775BDF" w:rsidP="00775BDF">
      <w:pPr>
        <w:pStyle w:val="TextonormalREE"/>
      </w:pPr>
      <w:r w:rsidRPr="00214FA7">
        <w:rPr>
          <w:b/>
        </w:rPr>
        <w:t xml:space="preserve">Generación </w:t>
      </w:r>
      <w:r w:rsidR="009F1287">
        <w:rPr>
          <w:b/>
        </w:rPr>
        <w:t xml:space="preserve">o consumo </w:t>
      </w:r>
      <w:r w:rsidRPr="00214FA7">
        <w:rPr>
          <w:b/>
        </w:rPr>
        <w:t xml:space="preserve">de la </w:t>
      </w:r>
      <w:r w:rsidR="007232C2">
        <w:rPr>
          <w:b/>
        </w:rPr>
        <w:t>z</w:t>
      </w:r>
      <w:r w:rsidRPr="00214FA7">
        <w:rPr>
          <w:b/>
        </w:rPr>
        <w:t>ona (PI):</w:t>
      </w:r>
      <w:r>
        <w:t xml:space="preserve"> Valor instantáneo del total de las potencias netas </w:t>
      </w:r>
      <w:r w:rsidR="009F1287">
        <w:t xml:space="preserve">de cada una de las unidades </w:t>
      </w:r>
      <w:r>
        <w:t>pertenecientes a una zona de regulación.</w:t>
      </w:r>
    </w:p>
    <w:p w14:paraId="434FF217" w14:textId="53E2180B" w:rsidR="00775BDF" w:rsidRDefault="00775BDF" w:rsidP="00775BDF">
      <w:pPr>
        <w:pStyle w:val="TextonormalREE"/>
      </w:pPr>
      <w:r w:rsidRPr="00214FA7">
        <w:rPr>
          <w:b/>
        </w:rPr>
        <w:t xml:space="preserve">Programa de </w:t>
      </w:r>
      <w:r w:rsidR="009F1287">
        <w:rPr>
          <w:b/>
        </w:rPr>
        <w:t>g</w:t>
      </w:r>
      <w:r w:rsidRPr="00214FA7">
        <w:rPr>
          <w:b/>
        </w:rPr>
        <w:t>eneración</w:t>
      </w:r>
      <w:r w:rsidR="009F1287">
        <w:rPr>
          <w:b/>
        </w:rPr>
        <w:t xml:space="preserve"> o consumo</w:t>
      </w:r>
      <w:r w:rsidRPr="00214FA7">
        <w:rPr>
          <w:b/>
        </w:rPr>
        <w:t xml:space="preserve"> de la </w:t>
      </w:r>
      <w:r w:rsidR="007232C2">
        <w:rPr>
          <w:b/>
        </w:rPr>
        <w:t>z</w:t>
      </w:r>
      <w:r w:rsidRPr="00214FA7">
        <w:rPr>
          <w:b/>
        </w:rPr>
        <w:t>ona (NSI):</w:t>
      </w:r>
      <w:r>
        <w:t xml:space="preserve"> Valor instantáneo del total de </w:t>
      </w:r>
      <w:r w:rsidR="00F02C1E">
        <w:t xml:space="preserve">potencia </w:t>
      </w:r>
      <w:r>
        <w:t xml:space="preserve">activa neta que corresponde a la suma del programa </w:t>
      </w:r>
      <w:ins w:id="2" w:author="Red Eléctrica" w:date="2021-03-30T12:10:00Z">
        <w:r w:rsidR="00F030C9">
          <w:t xml:space="preserve">cuarto </w:t>
        </w:r>
      </w:ins>
      <w:r>
        <w:t>horario de las unidades de generación</w:t>
      </w:r>
      <w:r w:rsidR="00F02C1E">
        <w:t>, almacenamiento o consumo</w:t>
      </w:r>
      <w:r>
        <w:t xml:space="preserve"> pertenecientes a una zona de regulación.</w:t>
      </w:r>
    </w:p>
    <w:p w14:paraId="6D07366B" w14:textId="5A718C06" w:rsidR="00775BDF" w:rsidRDefault="00775BDF" w:rsidP="00775BDF">
      <w:pPr>
        <w:pStyle w:val="TextonormalREE"/>
      </w:pPr>
      <w:r w:rsidRPr="00214FA7">
        <w:rPr>
          <w:b/>
        </w:rPr>
        <w:t xml:space="preserve">Desvío de </w:t>
      </w:r>
      <w:r w:rsidR="00F02C1E">
        <w:rPr>
          <w:b/>
        </w:rPr>
        <w:t>g</w:t>
      </w:r>
      <w:r w:rsidRPr="00214FA7">
        <w:rPr>
          <w:b/>
        </w:rPr>
        <w:t xml:space="preserve">eneración </w:t>
      </w:r>
      <w:r w:rsidR="00F02C1E">
        <w:rPr>
          <w:b/>
        </w:rPr>
        <w:t xml:space="preserve">o consumo </w:t>
      </w:r>
      <w:r w:rsidRPr="00214FA7">
        <w:rPr>
          <w:b/>
        </w:rPr>
        <w:t xml:space="preserve">de la </w:t>
      </w:r>
      <w:r w:rsidR="007232C2">
        <w:rPr>
          <w:b/>
        </w:rPr>
        <w:t>z</w:t>
      </w:r>
      <w:r w:rsidRPr="00214FA7">
        <w:rPr>
          <w:b/>
        </w:rPr>
        <w:t>ona (NID):</w:t>
      </w:r>
      <w:r>
        <w:t xml:space="preserve"> Diferencia entre el valor del programa de generación </w:t>
      </w:r>
      <w:r w:rsidR="00F02C1E">
        <w:t xml:space="preserve">o consumo </w:t>
      </w:r>
      <w:r>
        <w:t xml:space="preserve">y la </w:t>
      </w:r>
      <w:r w:rsidR="00F02C1E">
        <w:t xml:space="preserve">potencia </w:t>
      </w:r>
      <w:r>
        <w:t>activa neta real de una zona de regulación.</w:t>
      </w:r>
    </w:p>
    <w:p w14:paraId="48BF8D73" w14:textId="68D0F0FD" w:rsidR="00775BDF" w:rsidRDefault="000A6996" w:rsidP="00775BDF">
      <w:pPr>
        <w:pStyle w:val="TextonormalREE"/>
      </w:pPr>
      <w:r>
        <w:rPr>
          <w:b/>
        </w:rPr>
        <w:t xml:space="preserve">Potencia de </w:t>
      </w:r>
      <w:r w:rsidR="007232C2">
        <w:rPr>
          <w:b/>
        </w:rPr>
        <w:t>g</w:t>
      </w:r>
      <w:r w:rsidR="00775BDF" w:rsidRPr="00214FA7">
        <w:rPr>
          <w:b/>
        </w:rPr>
        <w:t xml:space="preserve">eneración </w:t>
      </w:r>
      <w:r w:rsidR="00F02C1E">
        <w:rPr>
          <w:b/>
        </w:rPr>
        <w:t xml:space="preserve">o consumo </w:t>
      </w:r>
      <w:r w:rsidR="00775BDF" w:rsidRPr="00214FA7">
        <w:rPr>
          <w:b/>
        </w:rPr>
        <w:t xml:space="preserve">en </w:t>
      </w:r>
      <w:r w:rsidR="007232C2">
        <w:rPr>
          <w:b/>
        </w:rPr>
        <w:t>c</w:t>
      </w:r>
      <w:r w:rsidR="00775BDF" w:rsidRPr="00214FA7">
        <w:rPr>
          <w:b/>
        </w:rPr>
        <w:t xml:space="preserve">ontrol de la </w:t>
      </w:r>
      <w:r w:rsidR="007232C2">
        <w:rPr>
          <w:b/>
        </w:rPr>
        <w:t>z</w:t>
      </w:r>
      <w:r w:rsidR="00775BDF" w:rsidRPr="00214FA7">
        <w:rPr>
          <w:b/>
        </w:rPr>
        <w:t>ona (PGC):</w:t>
      </w:r>
      <w:r w:rsidR="00775BDF">
        <w:t xml:space="preserve"> Valor instantáneo de la suma de</w:t>
      </w:r>
      <w:r w:rsidR="00F02C1E">
        <w:t>l</w:t>
      </w:r>
      <w:r w:rsidR="00775BDF">
        <w:t xml:space="preserve"> </w:t>
      </w:r>
      <w:r w:rsidR="00F02C1E">
        <w:t xml:space="preserve">consumo o </w:t>
      </w:r>
      <w:r w:rsidR="00775BDF">
        <w:t>la generación neta activa que está bajo el control del AGC de una zona de regulación.</w:t>
      </w:r>
    </w:p>
    <w:p w14:paraId="77A241E0" w14:textId="57DD5B87" w:rsidR="00775BDF" w:rsidRDefault="00775BDF" w:rsidP="00775BDF">
      <w:pPr>
        <w:pStyle w:val="TextonormalREE"/>
      </w:pPr>
      <w:r w:rsidRPr="00214FA7">
        <w:rPr>
          <w:b/>
        </w:rPr>
        <w:t xml:space="preserve">Desvío del </w:t>
      </w:r>
      <w:r w:rsidR="005C0CC0">
        <w:rPr>
          <w:b/>
        </w:rPr>
        <w:t>i</w:t>
      </w:r>
      <w:r w:rsidRPr="00214FA7">
        <w:rPr>
          <w:b/>
        </w:rPr>
        <w:t xml:space="preserve">ntercambio </w:t>
      </w:r>
      <w:r w:rsidR="005C0CC0">
        <w:rPr>
          <w:b/>
        </w:rPr>
        <w:t>n</w:t>
      </w:r>
      <w:r w:rsidRPr="00214FA7">
        <w:rPr>
          <w:b/>
        </w:rPr>
        <w:t xml:space="preserve">eto de </w:t>
      </w:r>
      <w:r w:rsidR="005C0CC0">
        <w:rPr>
          <w:b/>
        </w:rPr>
        <w:t>r</w:t>
      </w:r>
      <w:r w:rsidRPr="00214FA7">
        <w:rPr>
          <w:b/>
        </w:rPr>
        <w:t xml:space="preserve">egulación </w:t>
      </w:r>
      <w:r w:rsidR="00A54A53">
        <w:rPr>
          <w:b/>
        </w:rPr>
        <w:t>p</w:t>
      </w:r>
      <w:r w:rsidRPr="00214FA7">
        <w:rPr>
          <w:b/>
        </w:rPr>
        <w:t>eninsular (NIDR):</w:t>
      </w:r>
      <w:r>
        <w:t xml:space="preserve"> Desvío del intercambio neto respecto al programado entre el sistema eléctrico español peninsular y los sistemas francés y portugués.</w:t>
      </w:r>
    </w:p>
    <w:p w14:paraId="26C62B0F" w14:textId="190CA00A" w:rsidR="00775BDF" w:rsidRDefault="00775BDF" w:rsidP="00775BDF">
      <w:pPr>
        <w:pStyle w:val="TextonormalREE"/>
      </w:pPr>
      <w:r w:rsidRPr="00214FA7">
        <w:rPr>
          <w:b/>
        </w:rPr>
        <w:t xml:space="preserve">Requerimiento </w:t>
      </w:r>
      <w:r w:rsidR="00A54A53">
        <w:rPr>
          <w:b/>
        </w:rPr>
        <w:t>t</w:t>
      </w:r>
      <w:r w:rsidRPr="00214FA7">
        <w:rPr>
          <w:b/>
        </w:rPr>
        <w:t xml:space="preserve">otal de la </w:t>
      </w:r>
      <w:r w:rsidR="00A54A53">
        <w:rPr>
          <w:b/>
        </w:rPr>
        <w:t>r</w:t>
      </w:r>
      <w:r w:rsidRPr="00214FA7">
        <w:rPr>
          <w:b/>
        </w:rPr>
        <w:t xml:space="preserve">egulación </w:t>
      </w:r>
      <w:r w:rsidR="00A54A53">
        <w:rPr>
          <w:b/>
        </w:rPr>
        <w:t>p</w:t>
      </w:r>
      <w:r w:rsidRPr="00214FA7">
        <w:rPr>
          <w:b/>
        </w:rPr>
        <w:t>eninsular (PRR):</w:t>
      </w:r>
      <w:r>
        <w:t xml:space="preserve"> Potencia adicional que el regulador maestro requerirá al total de las zonas de regulación para anular el desvío del intercambio neto de regulación peninsular.</w:t>
      </w:r>
    </w:p>
    <w:p w14:paraId="1B6E9B85" w14:textId="67FD6908" w:rsidR="00775BDF" w:rsidRDefault="00775BDF" w:rsidP="00775BDF">
      <w:pPr>
        <w:pStyle w:val="TextonormalREE"/>
      </w:pPr>
      <w:r w:rsidRPr="00214FA7">
        <w:rPr>
          <w:b/>
        </w:rPr>
        <w:t xml:space="preserve">Contribución </w:t>
      </w:r>
      <w:r w:rsidR="00A54A53">
        <w:rPr>
          <w:b/>
        </w:rPr>
        <w:t>r</w:t>
      </w:r>
      <w:r w:rsidRPr="00214FA7">
        <w:rPr>
          <w:b/>
        </w:rPr>
        <w:t xml:space="preserve">equerida a la </w:t>
      </w:r>
      <w:r w:rsidR="00A54A53">
        <w:rPr>
          <w:b/>
        </w:rPr>
        <w:t>r</w:t>
      </w:r>
      <w:r w:rsidRPr="00214FA7">
        <w:rPr>
          <w:b/>
        </w:rPr>
        <w:t>egulación (</w:t>
      </w:r>
      <w:ins w:id="3" w:author="REE" w:date="2021-09-06T18:59:00Z">
        <w:r w:rsidR="00EA0E45">
          <w:rPr>
            <w:b/>
          </w:rPr>
          <w:t>M</w:t>
        </w:r>
      </w:ins>
      <w:r w:rsidRPr="00214FA7">
        <w:rPr>
          <w:b/>
        </w:rPr>
        <w:t>CRR</w:t>
      </w:r>
      <w:ins w:id="4" w:author="REE" w:date="2021-09-06T18:59:00Z">
        <w:r w:rsidR="00C35CCE">
          <w:rPr>
            <w:b/>
          </w:rPr>
          <w:t>FREC</w:t>
        </w:r>
      </w:ins>
      <w:r w:rsidRPr="00214FA7">
        <w:rPr>
          <w:b/>
        </w:rPr>
        <w:t>):</w:t>
      </w:r>
      <w:r>
        <w:t xml:space="preserve"> Cantidad de potencia requerida por el regulador maestro a cada uno de los reguladores de zona para anular el desvío del intercambio neto de regulación peninsular</w:t>
      </w:r>
      <w:ins w:id="5" w:author="REE" w:date="2021-09-06T18:59:00Z">
        <w:r w:rsidR="00610A43">
          <w:t xml:space="preserve"> </w:t>
        </w:r>
        <w:r w:rsidR="002F7884">
          <w:t xml:space="preserve">y </w:t>
        </w:r>
        <w:r w:rsidR="00A85450">
          <w:t>el desvío de frecuencia</w:t>
        </w:r>
      </w:ins>
      <w:r>
        <w:t>.</w:t>
      </w:r>
    </w:p>
    <w:p w14:paraId="7D50F236" w14:textId="77777777" w:rsidR="00775BDF" w:rsidRDefault="00775BDF" w:rsidP="00775BDF">
      <w:pPr>
        <w:pStyle w:val="TextonormalREE"/>
      </w:pPr>
      <w:r w:rsidRPr="00214FA7">
        <w:rPr>
          <w:b/>
        </w:rPr>
        <w:t>Reserva secundaria de regulación:</w:t>
      </w:r>
      <w:r>
        <w:t xml:space="preserve"> Potencia activa a subir y a bajar que puede ser movilizada bajo control de una zona de regulación con una constante de tiempo de 100 segundos.</w:t>
      </w:r>
    </w:p>
    <w:p w14:paraId="25690AF6" w14:textId="77777777" w:rsidR="00775BDF" w:rsidRDefault="00775BDF" w:rsidP="00775BDF">
      <w:pPr>
        <w:pStyle w:val="TextonormalREE"/>
      </w:pPr>
      <w:r w:rsidRPr="00214FA7">
        <w:rPr>
          <w:b/>
        </w:rPr>
        <w:t xml:space="preserve">Reserva asignada a las zonas: </w:t>
      </w:r>
      <w:r>
        <w:t xml:space="preserve">Valor de consigna de la reserva secundaria a subir y a bajar que debe aportar una zona de regulación como resultado de los mecanismos de mercado. </w:t>
      </w:r>
    </w:p>
    <w:p w14:paraId="49D65742" w14:textId="77777777" w:rsidR="00775BDF" w:rsidRDefault="00775BDF" w:rsidP="00775BDF">
      <w:pPr>
        <w:pStyle w:val="TextonormalREE"/>
      </w:pPr>
      <w:r w:rsidRPr="00214FA7">
        <w:rPr>
          <w:b/>
        </w:rPr>
        <w:t>ENTSOE-CE:</w:t>
      </w:r>
      <w:r>
        <w:t xml:space="preserve"> Área síncrona interconectada de Europa Continental (CE), integrada en la Red Europea de Gestores de Redes de Transporte de Electricidad (ENTSOE).</w:t>
      </w:r>
    </w:p>
    <w:p w14:paraId="3EDE5B4A" w14:textId="77777777" w:rsidR="00775BDF" w:rsidRDefault="00775BDF" w:rsidP="00775BDF">
      <w:pPr>
        <w:pStyle w:val="TtuloREE"/>
        <w:numPr>
          <w:ilvl w:val="0"/>
          <w:numId w:val="8"/>
        </w:numPr>
      </w:pPr>
      <w:bookmarkStart w:id="6" w:name="_Toc516729510"/>
      <w:r>
        <w:t>Regulador de Zona</w:t>
      </w:r>
      <w:bookmarkEnd w:id="6"/>
    </w:p>
    <w:p w14:paraId="7360F754" w14:textId="77777777" w:rsidR="00775BDF" w:rsidRDefault="00775BDF" w:rsidP="00775BDF">
      <w:pPr>
        <w:pStyle w:val="TextonormalREE"/>
      </w:pPr>
      <w:r>
        <w:t xml:space="preserve">La RCP requiere que tanto el regulador maestro como el de zona permanezcan en comunicación, y realicen las funciones que se les encomiendan. </w:t>
      </w:r>
    </w:p>
    <w:p w14:paraId="69FD3C5C" w14:textId="77777777" w:rsidR="00775BDF" w:rsidRDefault="00775BDF" w:rsidP="00775BDF">
      <w:pPr>
        <w:pStyle w:val="TextonormalREE"/>
      </w:pPr>
      <w:r>
        <w:t>Entre otras, las funciones del regulador de zona son las que se detallan a continuación:</w:t>
      </w:r>
    </w:p>
    <w:p w14:paraId="33019686" w14:textId="01863CC9" w:rsidR="00775BDF" w:rsidDel="00B176D5" w:rsidRDefault="00775BDF" w:rsidP="00B176D5">
      <w:pPr>
        <w:pStyle w:val="TextoVieta"/>
        <w:suppressAutoHyphens w:val="0"/>
        <w:spacing w:after="100"/>
        <w:ind w:left="284" w:hanging="284"/>
        <w:rPr>
          <w:del w:id="7" w:author="REE" w:date="2021-09-06T19:12:00Z"/>
        </w:rPr>
      </w:pPr>
      <w:r w:rsidRPr="001D7CB8">
        <w:t>Recibir</w:t>
      </w:r>
      <w:r>
        <w:t xml:space="preserve"> la contribución requerida a la regulación de cada zona (</w:t>
      </w:r>
      <w:proofErr w:type="spellStart"/>
      <w:ins w:id="8" w:author="REE" w:date="2021-09-06T18:59:00Z">
        <w:r w:rsidR="0008160F">
          <w:t>M</w:t>
        </w:r>
      </w:ins>
      <w:r>
        <w:t>CRR</w:t>
      </w:r>
      <w:ins w:id="9" w:author="REE" w:date="2021-09-06T18:59:00Z">
        <w:r w:rsidR="00165B8B">
          <w:t>FREC</w:t>
        </w:r>
      </w:ins>
      <w:r w:rsidRPr="009633C6">
        <w:rPr>
          <w:vertAlign w:val="subscript"/>
        </w:rPr>
        <w:t>i</w:t>
      </w:r>
      <w:proofErr w:type="spellEnd"/>
      <w:r>
        <w:t>), enviada por el Regulador Maestro, quien lo determina por la función de la RCP tal y como se describe en los apartados posteriores.</w:t>
      </w:r>
    </w:p>
    <w:p w14:paraId="15D6A3E5" w14:textId="77777777" w:rsidR="00B176D5" w:rsidRDefault="00B176D5" w:rsidP="00775BDF">
      <w:pPr>
        <w:pStyle w:val="TextoVieta"/>
        <w:suppressAutoHyphens w:val="0"/>
        <w:spacing w:after="100"/>
        <w:ind w:left="284" w:hanging="284"/>
        <w:rPr>
          <w:ins w:id="10" w:author="REE" w:date="2021-09-06T19:12:00Z"/>
        </w:rPr>
      </w:pPr>
    </w:p>
    <w:p w14:paraId="5EF86B3E" w14:textId="122986F3" w:rsidR="00775BDF" w:rsidRDefault="00775BDF" w:rsidP="00B176D5">
      <w:pPr>
        <w:pStyle w:val="TextoVieta"/>
        <w:suppressAutoHyphens w:val="0"/>
        <w:spacing w:after="100"/>
        <w:ind w:left="284" w:hanging="284"/>
        <w:rPr>
          <w:del w:id="11" w:author="REE" w:date="2021-09-06T18:59:00Z"/>
        </w:rPr>
      </w:pPr>
      <w:r>
        <w:t>Reducir el valor de su propio error de control de área (</w:t>
      </w:r>
      <w:proofErr w:type="spellStart"/>
      <w:r>
        <w:t>ACE</w:t>
      </w:r>
      <w:r w:rsidRPr="00B176D5">
        <w:rPr>
          <w:vertAlign w:val="subscript"/>
        </w:rPr>
        <w:t>i</w:t>
      </w:r>
      <w:proofErr w:type="spellEnd"/>
      <w:r>
        <w:t>) a cero con la mínima demora</w:t>
      </w:r>
      <w:ins w:id="12" w:author="REE" w:date="2021-09-06T18:59:00Z">
        <w:r w:rsidR="007C7388">
          <w:t>.</w:t>
        </w:r>
      </w:ins>
      <w:del w:id="13" w:author="REE" w:date="2021-09-06T18:59:00Z">
        <w:r>
          <w:delText>, para lo que el regulador de zona deberá regular en el modo de potencia - frecuencia.</w:delText>
        </w:r>
      </w:del>
      <w:r>
        <w:t xml:space="preserve"> El </w:t>
      </w:r>
      <w:proofErr w:type="spellStart"/>
      <w:r>
        <w:t>ACE</w:t>
      </w:r>
      <w:r w:rsidRPr="009633C6">
        <w:rPr>
          <w:vertAlign w:val="subscript"/>
        </w:rPr>
        <w:t>i</w:t>
      </w:r>
      <w:proofErr w:type="spellEnd"/>
      <w:r>
        <w:t xml:space="preserve"> se calcula atendiendo a las siguientes ecuaciones:</w:t>
      </w:r>
    </w:p>
    <w:p w14:paraId="7B371E2F" w14:textId="77777777" w:rsidR="00775BDF" w:rsidRDefault="00775BDF" w:rsidP="009633C6">
      <w:pPr>
        <w:pStyle w:val="TextoVieta"/>
        <w:suppressAutoHyphens w:val="0"/>
        <w:spacing w:after="100"/>
        <w:ind w:left="284" w:hanging="284"/>
      </w:pPr>
    </w:p>
    <w:p w14:paraId="0C8DEA29" w14:textId="77777777" w:rsidR="00775BDF" w:rsidRDefault="007C50DD" w:rsidP="00775BDF">
      <w:pPr>
        <w:pStyle w:val="TextonormalREE"/>
        <w:spacing w:line="276" w:lineRule="auto"/>
        <w:ind w:firstLine="993"/>
        <w:jc w:val="left"/>
        <w:rPr>
          <w:i/>
        </w:rPr>
      </w:pPr>
      <m:oMath>
        <m:sSub>
          <m:sSubPr>
            <m:ctrlPr>
              <w:rPr>
                <w:rFonts w:ascii="Cambria Math" w:hAnsi="Cambria Math"/>
              </w:rPr>
            </m:ctrlPr>
          </m:sSubPr>
          <m:e>
            <m:r>
              <m:rPr>
                <m:sty m:val="p"/>
              </m:rPr>
              <w:rPr>
                <w:rFonts w:ascii="Cambria Math" w:hAnsi="Cambria Math"/>
              </w:rPr>
              <m:t>ACE</m:t>
            </m:r>
          </m:e>
          <m:sub>
            <m:r>
              <m:rPr>
                <m:sty m:val="p"/>
              </m:rPr>
              <w:rPr>
                <w:rFonts w:ascii="Cambria Math" w:hAnsi="Cambria Math"/>
              </w:rPr>
              <m:t>i</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G</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w:ins w:id="14" w:author="REE" w:date="2021-09-06T18:59:00Z">
            <w:rPr>
              <w:rFonts w:ascii="Cambria Math" w:hAnsi="Cambria Math"/>
            </w:rPr>
            <m:t>+</m:t>
          </w:ins>
        </m:r>
        <m:sSub>
          <m:sSubPr>
            <m:ctrlPr>
              <w:ins w:id="15" w:author="REE" w:date="2021-09-06T18:59:00Z">
                <w:rPr>
                  <w:rFonts w:ascii="Cambria Math" w:hAnsi="Cambria Math"/>
                </w:rPr>
              </w:ins>
            </m:ctrlPr>
          </m:sSubPr>
          <m:e>
            <m:r>
              <w:ins w:id="16" w:author="REE" w:date="2021-09-06T18:59:00Z">
                <m:rPr>
                  <m:sty m:val="p"/>
                </m:rPr>
                <w:rPr>
                  <w:rFonts w:ascii="Cambria Math" w:hAnsi="Cambria Math"/>
                </w:rPr>
                <m:t>MCRRFREC</m:t>
              </w:ins>
            </m:r>
          </m:e>
          <m:sub>
            <m:r>
              <w:ins w:id="17" w:author="REE" w:date="2021-09-06T18:59:00Z">
                <m:rPr>
                  <m:sty m:val="p"/>
                </m:rPr>
                <w:rPr>
                  <w:rFonts w:ascii="Cambria Math" w:hAnsi="Cambria Math"/>
                </w:rPr>
                <m:t>i</m:t>
              </w:ins>
            </m:r>
          </m:sub>
        </m:sSub>
      </m:oMath>
      <w:ins w:id="18" w:author="REE" w:date="2021-09-06T18:59:00Z">
        <w:r w:rsidR="009552A6" w:rsidRPr="001D7CB8">
          <w:rPr>
            <w:i/>
          </w:rPr>
          <w:t xml:space="preserve"> </w:t>
        </w:r>
        <w:r w:rsidR="009552A6">
          <w:rPr>
            <w:i/>
          </w:rPr>
          <w:tab/>
        </w:r>
        <w:r w:rsidR="009552A6">
          <w:rPr>
            <w:i/>
          </w:rPr>
          <w:tab/>
        </w:r>
      </w:ins>
      <m:oMath>
        <m:r>
          <w:del w:id="19" w:author="REE" w:date="2021-09-06T18:59:00Z">
            <m:rPr>
              <m:sty m:val="p"/>
            </m:rPr>
            <w:rPr>
              <w:rFonts w:ascii="Cambria Math" w:hAnsi="Cambria Math"/>
            </w:rPr>
            <m:t>-10·</m:t>
          </w:del>
        </m:r>
        <m:sSub>
          <m:sSubPr>
            <m:ctrlPr>
              <w:del w:id="20" w:author="REE" w:date="2021-09-06T18:59:00Z">
                <w:rPr>
                  <w:rFonts w:ascii="Cambria Math" w:hAnsi="Cambria Math"/>
                </w:rPr>
              </w:del>
            </m:ctrlPr>
          </m:sSubPr>
          <m:e>
            <m:r>
              <w:del w:id="21" w:author="REE" w:date="2021-09-06T18:59:00Z">
                <m:rPr>
                  <m:sty m:val="p"/>
                </m:rPr>
                <w:rPr>
                  <w:rFonts w:ascii="Cambria Math" w:hAnsi="Cambria Math"/>
                </w:rPr>
                <m:t>B</m:t>
              </w:del>
            </m:r>
          </m:e>
          <m:sub>
            <m:r>
              <w:del w:id="22" w:author="REE" w:date="2021-09-06T18:59:00Z">
                <m:rPr>
                  <m:sty m:val="p"/>
                </m:rPr>
                <w:rPr>
                  <w:rFonts w:ascii="Cambria Math" w:hAnsi="Cambria Math"/>
                </w:rPr>
                <m:t>i</m:t>
              </w:del>
            </m:r>
          </m:sub>
        </m:sSub>
        <m:r>
          <w:del w:id="23" w:author="REE" w:date="2021-09-06T18:59:00Z">
            <m:rPr>
              <m:sty m:val="p"/>
            </m:rPr>
            <w:rPr>
              <w:rFonts w:ascii="Cambria Math" w:hAnsi="Cambria Math"/>
            </w:rPr>
            <m:t>·</m:t>
          </w:del>
        </m:r>
        <m:d>
          <m:dPr>
            <m:ctrlPr>
              <w:del w:id="24" w:author="REE" w:date="2021-09-06T18:59:00Z">
                <w:rPr>
                  <w:rFonts w:ascii="Cambria Math" w:hAnsi="Cambria Math"/>
                </w:rPr>
              </w:del>
            </m:ctrlPr>
          </m:dPr>
          <m:e>
            <m:sSub>
              <m:sSubPr>
                <m:ctrlPr>
                  <w:del w:id="25" w:author="REE" w:date="2021-09-06T18:59:00Z">
                    <w:rPr>
                      <w:rFonts w:ascii="Cambria Math" w:hAnsi="Cambria Math"/>
                    </w:rPr>
                  </w:del>
                </m:ctrlPr>
              </m:sSubPr>
              <m:e>
                <m:r>
                  <w:del w:id="26" w:author="REE" w:date="2021-09-06T18:59:00Z">
                    <m:rPr>
                      <m:sty m:val="p"/>
                    </m:rPr>
                    <w:rPr>
                      <w:rFonts w:ascii="Cambria Math" w:hAnsi="Cambria Math"/>
                    </w:rPr>
                    <m:t>f</m:t>
                  </w:del>
                </m:r>
              </m:e>
              <m:sub>
                <m:r>
                  <w:del w:id="27" w:author="REE" w:date="2021-09-06T18:59:00Z">
                    <m:rPr>
                      <m:sty m:val="p"/>
                    </m:rPr>
                    <w:rPr>
                      <w:rFonts w:ascii="Cambria Math" w:hAnsi="Cambria Math"/>
                    </w:rPr>
                    <m:t>a</m:t>
                  </w:del>
                </m:r>
              </m:sub>
            </m:sSub>
            <m:r>
              <w:del w:id="28" w:author="REE" w:date="2021-09-06T18:59:00Z">
                <m:rPr>
                  <m:sty m:val="p"/>
                </m:rPr>
                <w:rPr>
                  <w:rFonts w:ascii="Cambria Math" w:hAnsi="Cambria Math"/>
                </w:rPr>
                <m:t>-</m:t>
              </w:del>
            </m:r>
            <m:sSub>
              <m:sSubPr>
                <m:ctrlPr>
                  <w:del w:id="29" w:author="REE" w:date="2021-09-06T18:59:00Z">
                    <w:rPr>
                      <w:rFonts w:ascii="Cambria Math" w:hAnsi="Cambria Math"/>
                    </w:rPr>
                  </w:del>
                </m:ctrlPr>
              </m:sSubPr>
              <m:e>
                <m:r>
                  <w:del w:id="30" w:author="REE" w:date="2021-09-06T18:59:00Z">
                    <m:rPr>
                      <m:sty m:val="p"/>
                    </m:rPr>
                    <w:rPr>
                      <w:rFonts w:ascii="Cambria Math" w:hAnsi="Cambria Math"/>
                    </w:rPr>
                    <m:t>f</m:t>
                  </w:del>
                </m:r>
              </m:e>
              <m:sub>
                <m:r>
                  <w:del w:id="31" w:author="REE" w:date="2021-09-06T18:59:00Z">
                    <m:rPr>
                      <m:sty m:val="p"/>
                    </m:rPr>
                    <w:rPr>
                      <w:rFonts w:ascii="Cambria Math" w:hAnsi="Cambria Math"/>
                    </w:rPr>
                    <m:t>s</m:t>
                  </w:del>
                </m:r>
              </m:sub>
            </m:sSub>
          </m:e>
        </m:d>
        <m:r>
          <w:del w:id="32" w:author="REE" w:date="2021-09-06T18:59:00Z">
            <m:rPr>
              <m:sty m:val="p"/>
            </m:rPr>
            <w:rPr>
              <w:rFonts w:ascii="Cambria Math" w:hAnsi="Cambria Math"/>
            </w:rPr>
            <m:t>+</m:t>
          </w:del>
        </m:r>
        <m:sSub>
          <m:sSubPr>
            <m:ctrlPr>
              <w:del w:id="33" w:author="REE" w:date="2021-09-06T18:59:00Z">
                <w:rPr>
                  <w:rFonts w:ascii="Cambria Math" w:hAnsi="Cambria Math"/>
                </w:rPr>
              </w:del>
            </m:ctrlPr>
          </m:sSubPr>
          <m:e>
            <m:r>
              <w:del w:id="34" w:author="REE" w:date="2021-09-06T18:59:00Z">
                <m:rPr>
                  <m:sty m:val="p"/>
                </m:rPr>
                <w:rPr>
                  <w:rFonts w:ascii="Cambria Math" w:hAnsi="Cambria Math"/>
                </w:rPr>
                <m:t>CRR</m:t>
              </w:del>
            </m:r>
          </m:e>
          <m:sub>
            <m:r>
              <w:del w:id="35" w:author="REE" w:date="2021-09-06T18:59:00Z">
                <m:rPr>
                  <m:sty m:val="p"/>
                </m:rPr>
                <w:rPr>
                  <w:rFonts w:ascii="Cambria Math" w:hAnsi="Cambria Math"/>
                </w:rPr>
                <m:t>i</m:t>
              </w:del>
            </m:r>
          </m:sub>
        </m:sSub>
      </m:oMath>
      <w:del w:id="36" w:author="REE" w:date="2021-09-06T18:59:00Z">
        <w:r w:rsidR="00775BDF" w:rsidRPr="001D7CB8">
          <w:rPr>
            <w:i/>
          </w:rPr>
          <w:delText xml:space="preserve"> </w:delText>
        </w:r>
      </w:del>
      <w:r w:rsidR="00775BDF">
        <w:rPr>
          <w:i/>
        </w:rPr>
        <w:tab/>
      </w:r>
      <w:r w:rsidR="00775BDF">
        <w:rPr>
          <w:i/>
        </w:rPr>
        <w:tab/>
      </w:r>
      <w:r w:rsidR="00775BDF" w:rsidRPr="001D7CB8">
        <w:rPr>
          <w:i/>
        </w:rPr>
        <w:t>(1)</w:t>
      </w:r>
    </w:p>
    <w:p w14:paraId="3C810691" w14:textId="77777777" w:rsidR="009552A6" w:rsidRDefault="009552A6" w:rsidP="00775BDF">
      <w:pPr>
        <w:pStyle w:val="TextonormalREE"/>
        <w:spacing w:line="276" w:lineRule="auto"/>
        <w:ind w:firstLine="993"/>
        <w:jc w:val="left"/>
        <w:rPr>
          <w:ins w:id="37" w:author="REE" w:date="2021-09-06T18:59:00Z"/>
          <w:i/>
        </w:rPr>
      </w:pPr>
    </w:p>
    <w:p w14:paraId="48900A27" w14:textId="77777777" w:rsidR="00775BDF" w:rsidRDefault="007C50DD" w:rsidP="00775BDF">
      <w:pPr>
        <w:pStyle w:val="TextonormalREE"/>
        <w:ind w:firstLine="993"/>
        <w:jc w:val="left"/>
        <w:rPr>
          <w:i/>
        </w:rPr>
      </w:pPr>
      <m:oMath>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NSI</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PI</m:t>
            </m:r>
          </m:e>
          <m:sub>
            <m:r>
              <m:rPr>
                <m:sty m:val="p"/>
              </m:rPr>
              <w:rPr>
                <w:rFonts w:ascii="Cambria Math" w:hAnsi="Cambria Math"/>
              </w:rPr>
              <m:t>i</m:t>
            </m:r>
          </m:sub>
        </m:sSub>
      </m:oMath>
      <w:r w:rsidR="00775BDF">
        <w:rPr>
          <w:i/>
        </w:rPr>
        <w:t xml:space="preserve"> </w:t>
      </w:r>
      <w:r w:rsidR="00775BDF">
        <w:rPr>
          <w:i/>
        </w:rPr>
        <w:tab/>
      </w:r>
      <w:r w:rsidR="00775BDF">
        <w:rPr>
          <w:i/>
        </w:rPr>
        <w:tab/>
      </w:r>
      <w:r w:rsidR="00775BDF">
        <w:rPr>
          <w:i/>
        </w:rPr>
        <w:tab/>
      </w:r>
      <w:r w:rsidR="00775BDF">
        <w:rPr>
          <w:i/>
        </w:rPr>
        <w:tab/>
      </w:r>
      <w:r w:rsidR="00775BDF">
        <w:rPr>
          <w:i/>
        </w:rPr>
        <w:tab/>
      </w:r>
      <w:r w:rsidR="00775BDF">
        <w:rPr>
          <w:i/>
        </w:rPr>
        <w:tab/>
        <w:t>(2)</w:t>
      </w:r>
    </w:p>
    <w:p w14:paraId="2F32F90F" w14:textId="77777777" w:rsidR="00775BDF" w:rsidRDefault="00775BDF" w:rsidP="003B61D5">
      <w:pPr>
        <w:pStyle w:val="TextonormalREE"/>
        <w:ind w:left="284"/>
      </w:pPr>
      <w:r>
        <w:lastRenderedPageBreak/>
        <w:t>donde:</w:t>
      </w:r>
    </w:p>
    <w:p w14:paraId="5189910F" w14:textId="3510E702" w:rsidR="00775BDF" w:rsidRDefault="00775BDF" w:rsidP="00775BDF">
      <w:pPr>
        <w:pStyle w:val="TextonormalREE"/>
        <w:ind w:firstLine="993"/>
        <w:jc w:val="left"/>
      </w:pPr>
      <w:proofErr w:type="spellStart"/>
      <w:r>
        <w:t>ACE</w:t>
      </w:r>
      <w:r w:rsidRPr="00087830">
        <w:rPr>
          <w:vertAlign w:val="subscript"/>
        </w:rPr>
        <w:t>i</w:t>
      </w:r>
      <w:proofErr w:type="spellEnd"/>
      <w:r w:rsidRPr="00087830">
        <w:rPr>
          <w:vertAlign w:val="subscript"/>
        </w:rPr>
        <w:tab/>
      </w:r>
      <w:ins w:id="38" w:author="REE" w:date="2021-09-06T18:59:00Z">
        <w:r w:rsidR="00284DC3">
          <w:rPr>
            <w:vertAlign w:val="subscript"/>
          </w:rPr>
          <w:t xml:space="preserve">    </w:t>
        </w:r>
        <w:r w:rsidR="00F62881">
          <w:rPr>
            <w:vertAlign w:val="subscript"/>
          </w:rPr>
          <w:t xml:space="preserve"> </w:t>
        </w:r>
        <w:r>
          <w:t>=</w:t>
        </w:r>
        <w:r w:rsidR="00F62881">
          <w:t xml:space="preserve"> </w:t>
        </w:r>
      </w:ins>
      <w:del w:id="39" w:author="REE" w:date="2021-09-06T18:59:00Z">
        <w:r>
          <w:delText>=</w:delText>
        </w:r>
        <w:r>
          <w:tab/>
        </w:r>
      </w:del>
      <w:r>
        <w:t>error de control de área de la zona i</w:t>
      </w:r>
    </w:p>
    <w:p w14:paraId="258ED9C6" w14:textId="7FB34453" w:rsidR="00775BDF" w:rsidRDefault="00775BDF" w:rsidP="00775BDF">
      <w:pPr>
        <w:pStyle w:val="TextonormalREE"/>
        <w:ind w:firstLine="993"/>
        <w:jc w:val="left"/>
      </w:pPr>
      <w:proofErr w:type="spellStart"/>
      <w:r>
        <w:t>NID</w:t>
      </w:r>
      <w:r w:rsidRPr="00087830">
        <w:rPr>
          <w:vertAlign w:val="subscript"/>
        </w:rPr>
        <w:t>i</w:t>
      </w:r>
      <w:proofErr w:type="spellEnd"/>
      <w:r>
        <w:rPr>
          <w:rPrChange w:id="40" w:author="REE" w:date="2021-09-06T18:59:00Z">
            <w:rPr>
              <w:vertAlign w:val="subscript"/>
            </w:rPr>
          </w:rPrChange>
        </w:rPr>
        <w:tab/>
      </w:r>
      <w:r>
        <w:tab/>
      </w:r>
      <w:ins w:id="41" w:author="REE" w:date="2021-09-06T18:59:00Z">
        <w:r w:rsidR="00F62881">
          <w:t xml:space="preserve">   </w:t>
        </w:r>
        <w:r>
          <w:t>=</w:t>
        </w:r>
        <w:r w:rsidR="00F62881">
          <w:t xml:space="preserve"> </w:t>
        </w:r>
      </w:ins>
      <w:del w:id="42" w:author="REE" w:date="2021-09-06T18:59:00Z">
        <w:r>
          <w:delText>=</w:delText>
        </w:r>
        <w:r>
          <w:tab/>
        </w:r>
      </w:del>
      <w:r>
        <w:t xml:space="preserve">desvío de </w:t>
      </w:r>
      <w:r w:rsidR="00871AC1">
        <w:t xml:space="preserve">potencia respecto a programa </w:t>
      </w:r>
      <w:r>
        <w:t>de la zona i</w:t>
      </w:r>
    </w:p>
    <w:p w14:paraId="744534ED" w14:textId="77777777" w:rsidR="00775BDF" w:rsidRDefault="00775BDF" w:rsidP="00775BDF">
      <w:pPr>
        <w:pStyle w:val="TextonormalREE"/>
        <w:ind w:firstLine="993"/>
        <w:jc w:val="left"/>
      </w:pPr>
      <w:r>
        <w:t>G</w:t>
      </w:r>
      <w:r>
        <w:tab/>
      </w:r>
      <w:r>
        <w:tab/>
      </w:r>
      <w:ins w:id="43" w:author="REE" w:date="2021-09-06T18:59:00Z">
        <w:r w:rsidR="00F62881">
          <w:t xml:space="preserve">   </w:t>
        </w:r>
        <w:r>
          <w:t>=</w:t>
        </w:r>
        <w:r w:rsidR="00F62881">
          <w:t xml:space="preserve"> </w:t>
        </w:r>
      </w:ins>
      <w:del w:id="44" w:author="REE" w:date="2021-09-06T18:59:00Z">
        <w:r>
          <w:delText>=</w:delText>
        </w:r>
        <w:r>
          <w:tab/>
        </w:r>
      </w:del>
      <w:r>
        <w:t>factor de atenuación del desvío de zona</w:t>
      </w:r>
    </w:p>
    <w:p w14:paraId="1E0C6A8D" w14:textId="77777777" w:rsidR="00775BDF" w:rsidRDefault="007213AE" w:rsidP="00775BDF">
      <w:pPr>
        <w:pStyle w:val="TextonormalREE"/>
        <w:ind w:firstLine="993"/>
        <w:jc w:val="left"/>
        <w:rPr>
          <w:del w:id="45" w:author="REE" w:date="2021-09-06T18:59:00Z"/>
        </w:rPr>
      </w:pPr>
      <w:proofErr w:type="spellStart"/>
      <w:ins w:id="46" w:author="REE" w:date="2021-09-06T18:59:00Z">
        <w:r>
          <w:t>M</w:t>
        </w:r>
        <w:r w:rsidR="00775BDF">
          <w:t>CRR</w:t>
        </w:r>
        <w:r w:rsidR="00B8529E">
          <w:t>FREC</w:t>
        </w:r>
        <w:r w:rsidR="00775BDF" w:rsidRPr="00087830">
          <w:rPr>
            <w:vertAlign w:val="subscript"/>
          </w:rPr>
          <w:t>i</w:t>
        </w:r>
        <w:proofErr w:type="spellEnd"/>
        <w:r w:rsidR="00F62881">
          <w:rPr>
            <w:vertAlign w:val="subscript"/>
          </w:rPr>
          <w:t xml:space="preserve"> </w:t>
        </w:r>
        <w:r w:rsidR="00775BDF">
          <w:t>=</w:t>
        </w:r>
        <w:r w:rsidR="00F62881">
          <w:t xml:space="preserve"> </w:t>
        </w:r>
      </w:ins>
      <w:del w:id="47" w:author="REE" w:date="2021-09-06T18:59:00Z">
        <w:r w:rsidR="00775BDF">
          <w:delText>B</w:delText>
        </w:r>
        <w:r w:rsidR="00775BDF" w:rsidRPr="00087830">
          <w:rPr>
            <w:vertAlign w:val="subscript"/>
          </w:rPr>
          <w:delText>i</w:delText>
        </w:r>
        <w:r w:rsidR="00775BDF">
          <w:tab/>
        </w:r>
        <w:r w:rsidR="00775BDF">
          <w:tab/>
          <w:delText>=</w:delText>
        </w:r>
        <w:r w:rsidR="00775BDF">
          <w:tab/>
          <w:delText>constante de “Bias” de frecuencia de la zona i (positivo)</w:delText>
        </w:r>
      </w:del>
    </w:p>
    <w:p w14:paraId="5D605FD7" w14:textId="77777777" w:rsidR="00775BDF" w:rsidRDefault="00775BDF" w:rsidP="00775BDF">
      <w:pPr>
        <w:pStyle w:val="TextonormalREE"/>
        <w:ind w:firstLine="993"/>
        <w:jc w:val="left"/>
        <w:rPr>
          <w:del w:id="48" w:author="REE" w:date="2021-09-06T18:59:00Z"/>
        </w:rPr>
      </w:pPr>
      <w:del w:id="49" w:author="REE" w:date="2021-09-06T18:59:00Z">
        <w:r>
          <w:delText>fa</w:delText>
        </w:r>
        <w:r>
          <w:tab/>
        </w:r>
        <w:r>
          <w:tab/>
          <w:delText>=</w:delText>
        </w:r>
        <w:r>
          <w:tab/>
          <w:delText>frecuencia real del sistema para la zona i</w:delText>
        </w:r>
      </w:del>
    </w:p>
    <w:p w14:paraId="554992EC" w14:textId="77777777" w:rsidR="00775BDF" w:rsidRDefault="00775BDF" w:rsidP="00775BDF">
      <w:pPr>
        <w:pStyle w:val="TextonormalREE"/>
        <w:ind w:firstLine="993"/>
        <w:jc w:val="left"/>
        <w:rPr>
          <w:del w:id="50" w:author="REE" w:date="2021-09-06T18:59:00Z"/>
        </w:rPr>
      </w:pPr>
      <w:del w:id="51" w:author="REE" w:date="2021-09-06T18:59:00Z">
        <w:r>
          <w:delText>fs</w:delText>
        </w:r>
        <w:r>
          <w:tab/>
        </w:r>
        <w:r>
          <w:tab/>
          <w:delText>=</w:delText>
        </w:r>
        <w:r>
          <w:tab/>
          <w:delText xml:space="preserve">frecuencia programada para la zona i </w:delText>
        </w:r>
      </w:del>
    </w:p>
    <w:p w14:paraId="02963D15" w14:textId="0E29955E" w:rsidR="00775BDF" w:rsidRDefault="00775BDF" w:rsidP="00775BDF">
      <w:pPr>
        <w:pStyle w:val="TextonormalREE"/>
        <w:ind w:firstLine="993"/>
        <w:jc w:val="left"/>
      </w:pPr>
      <w:del w:id="52" w:author="REE" w:date="2021-09-06T18:59:00Z">
        <w:r>
          <w:delText>CRR</w:delText>
        </w:r>
        <w:r w:rsidRPr="00087830">
          <w:rPr>
            <w:vertAlign w:val="subscript"/>
          </w:rPr>
          <w:delText>i</w:delText>
        </w:r>
        <w:r w:rsidRPr="00087830">
          <w:rPr>
            <w:vertAlign w:val="subscript"/>
          </w:rPr>
          <w:tab/>
        </w:r>
        <w:r>
          <w:delText>=</w:delText>
        </w:r>
        <w:r>
          <w:tab/>
        </w:r>
      </w:del>
      <w:r>
        <w:t>contribución requerida a la regulación de la zona i</w:t>
      </w:r>
    </w:p>
    <w:p w14:paraId="58B1FDD5" w14:textId="6186F46C" w:rsidR="00775BDF" w:rsidRDefault="00775BDF" w:rsidP="00775BDF">
      <w:pPr>
        <w:pStyle w:val="TextonormalREE"/>
        <w:ind w:firstLine="993"/>
        <w:jc w:val="left"/>
      </w:pPr>
      <w:proofErr w:type="spellStart"/>
      <w:r>
        <w:t>NSI</w:t>
      </w:r>
      <w:r w:rsidRPr="00087830">
        <w:rPr>
          <w:vertAlign w:val="subscript"/>
        </w:rPr>
        <w:t>i</w:t>
      </w:r>
      <w:proofErr w:type="spellEnd"/>
      <w:r>
        <w:tab/>
      </w:r>
      <w:r>
        <w:tab/>
      </w:r>
      <w:ins w:id="53" w:author="REE" w:date="2021-09-06T18:59:00Z">
        <w:r w:rsidR="00F62881">
          <w:t xml:space="preserve">   </w:t>
        </w:r>
        <w:r>
          <w:t>=</w:t>
        </w:r>
        <w:r w:rsidR="00F62881">
          <w:t xml:space="preserve"> </w:t>
        </w:r>
      </w:ins>
      <w:del w:id="54" w:author="REE" w:date="2021-09-06T18:59:00Z">
        <w:r>
          <w:delText>=</w:delText>
        </w:r>
        <w:r>
          <w:tab/>
        </w:r>
      </w:del>
      <w:r>
        <w:t xml:space="preserve">programa de generación </w:t>
      </w:r>
      <w:r w:rsidR="009C4D3D">
        <w:t xml:space="preserve">o consumo </w:t>
      </w:r>
      <w:r>
        <w:t>de la zona i</w:t>
      </w:r>
    </w:p>
    <w:p w14:paraId="3F63BEDB" w14:textId="71E8B292" w:rsidR="00775BDF" w:rsidRDefault="00775BDF" w:rsidP="00775BDF">
      <w:pPr>
        <w:pStyle w:val="TextonormalREE"/>
        <w:ind w:firstLine="993"/>
        <w:jc w:val="left"/>
        <w:rPr>
          <w:ins w:id="55" w:author="REE" w:date="2021-09-06T19:15:00Z"/>
        </w:rPr>
      </w:pPr>
      <w:proofErr w:type="spellStart"/>
      <w:r>
        <w:t>PI</w:t>
      </w:r>
      <w:r w:rsidRPr="00087830">
        <w:rPr>
          <w:vertAlign w:val="subscript"/>
        </w:rPr>
        <w:t>i</w:t>
      </w:r>
      <w:proofErr w:type="spellEnd"/>
      <w:r>
        <w:rPr>
          <w:vertAlign w:val="subscript"/>
          <w:rPrChange w:id="56" w:author="REE" w:date="2021-09-06T18:59:00Z">
            <w:rPr/>
          </w:rPrChange>
        </w:rPr>
        <w:tab/>
      </w:r>
      <w:r>
        <w:rPr>
          <w:vertAlign w:val="subscript"/>
          <w:rPrChange w:id="57" w:author="REE" w:date="2021-09-06T18:59:00Z">
            <w:rPr/>
          </w:rPrChange>
        </w:rPr>
        <w:tab/>
      </w:r>
      <w:ins w:id="58" w:author="REE" w:date="2021-09-06T18:59:00Z">
        <w:r w:rsidR="00F62881">
          <w:rPr>
            <w:vertAlign w:val="subscript"/>
          </w:rPr>
          <w:t xml:space="preserve"> </w:t>
        </w:r>
        <w:r w:rsidR="00F62881">
          <w:t xml:space="preserve">  </w:t>
        </w:r>
        <w:r>
          <w:t>=</w:t>
        </w:r>
        <w:r w:rsidR="00F62881">
          <w:t xml:space="preserve"> </w:t>
        </w:r>
      </w:ins>
      <w:del w:id="59" w:author="REE" w:date="2021-09-06T18:59:00Z">
        <w:r>
          <w:delText>=</w:delText>
        </w:r>
        <w:r>
          <w:tab/>
        </w:r>
      </w:del>
      <w:r>
        <w:t xml:space="preserve">generación </w:t>
      </w:r>
      <w:r w:rsidR="009C4D3D">
        <w:t xml:space="preserve">o consumo </w:t>
      </w:r>
      <w:r>
        <w:t>de la zona i</w:t>
      </w:r>
    </w:p>
    <w:p w14:paraId="071786FA" w14:textId="77777777" w:rsidR="00B176D5" w:rsidRDefault="00B176D5" w:rsidP="00775BDF">
      <w:pPr>
        <w:pStyle w:val="TextonormalREE"/>
        <w:ind w:firstLine="993"/>
        <w:jc w:val="left"/>
      </w:pPr>
    </w:p>
    <w:p w14:paraId="709DA64E" w14:textId="41F18FD9" w:rsidR="00775BDF" w:rsidDel="00B176D5" w:rsidRDefault="00775BDF" w:rsidP="00EA0AFB">
      <w:pPr>
        <w:pStyle w:val="TextonormalREE"/>
        <w:ind w:left="284"/>
        <w:rPr>
          <w:del w:id="60" w:author="REE" w:date="2021-09-06T19:15:00Z"/>
        </w:rPr>
      </w:pPr>
      <w:del w:id="61" w:author="REE" w:date="2021-09-06T19:15:00Z">
        <w:r w:rsidDel="00B176D5">
          <w:delText>La constante de “Bias” de frecuencia B</w:delText>
        </w:r>
        <w:r w:rsidRPr="005B619C" w:rsidDel="00B176D5">
          <w:rPr>
            <w:vertAlign w:val="subscript"/>
          </w:rPr>
          <w:delText>i</w:delText>
        </w:r>
        <w:r w:rsidDel="00B176D5">
          <w:delText xml:space="preserve"> para cada zona de regulación se determina como:</w:delText>
        </w:r>
      </w:del>
    </w:p>
    <w:p w14:paraId="6B01FADD" w14:textId="6B2859C3" w:rsidR="00775BDF" w:rsidDel="00B176D5" w:rsidRDefault="00775BDF" w:rsidP="00775BDF">
      <w:pPr>
        <w:pStyle w:val="TextonormalREE"/>
        <w:rPr>
          <w:del w:id="62" w:author="REE" w:date="2021-09-06T19:15:00Z"/>
        </w:rPr>
      </w:pPr>
    </w:p>
    <w:p w14:paraId="4601EC4B" w14:textId="7BCE8C64" w:rsidR="00775BDF" w:rsidDel="00B176D5" w:rsidRDefault="00775BDF" w:rsidP="00775BDF">
      <w:pPr>
        <w:pStyle w:val="TextonormalREE"/>
        <w:rPr>
          <w:del w:id="63" w:author="REE" w:date="2021-09-06T19:15:00Z"/>
          <w:i/>
        </w:rPr>
      </w:pPr>
      <w:del w:id="64" w:author="REE" w:date="2021-09-06T19:15:00Z">
        <w:r w:rsidDel="00B176D5">
          <w:rPr>
            <w:i/>
          </w:rPr>
          <w:tab/>
        </w:r>
        <w:r w:rsidDel="00B176D5">
          <w:rPr>
            <w:i/>
          </w:rPr>
          <w:tab/>
        </w:r>
        <w:r w:rsidDel="00B176D5">
          <w:rPr>
            <w:i/>
          </w:rPr>
          <w:tab/>
        </w:r>
        <m:oMath>
          <m:sSub>
            <m:sSubPr>
              <m:ctrlPr>
                <w:rPr>
                  <w:rFonts w:ascii="Cambria Math" w:hAnsi="Cambria Math"/>
                  <w:sz w:val="24"/>
                </w:rPr>
              </m:ctrlPr>
            </m:sSubPr>
            <m:e>
              <m:r>
                <m:rPr>
                  <m:sty m:val="p"/>
                </m:rPr>
                <w:rPr>
                  <w:rFonts w:ascii="Cambria Math" w:hAnsi="Cambria Math"/>
                  <w:sz w:val="24"/>
                </w:rPr>
                <m:t>B</m:t>
              </m:r>
            </m:e>
            <m:sub>
              <m:r>
                <m:rPr>
                  <m:sty m:val="p"/>
                </m:rPr>
                <w:rPr>
                  <w:rFonts w:ascii="Cambria Math" w:hAnsi="Cambria Math"/>
                  <w:sz w:val="24"/>
                </w:rPr>
                <m:t>i</m:t>
              </m:r>
            </m:sub>
          </m:sSub>
          <m:r>
            <m:rPr>
              <m:sty m:val="p"/>
            </m:rPr>
            <w:rPr>
              <w:rFonts w:ascii="Cambria Math" w:hAnsi="Cambria Math"/>
              <w:sz w:val="24"/>
            </w:rPr>
            <m:t>=B</m:t>
          </m:r>
          <m:r>
            <m:rPr>
              <m:sty m:val="p"/>
            </m:rPr>
            <w:rPr>
              <w:rFonts w:ascii="Cambria Math" w:hAnsi="Cambria Math" w:hint="eastAsia"/>
              <w:sz w:val="24"/>
            </w:rPr>
            <m:t>·</m:t>
          </m:r>
          <m:sSub>
            <m:sSubPr>
              <m:ctrlPr>
                <w:rPr>
                  <w:rFonts w:ascii="Cambria Math" w:hAnsi="Cambria Math"/>
                  <w:sz w:val="24"/>
                </w:rPr>
              </m:ctrlPr>
            </m:sSubPr>
            <m:e>
              <m:r>
                <m:rPr>
                  <m:sty m:val="p"/>
                </m:rPr>
                <w:rPr>
                  <w:rFonts w:ascii="Cambria Math" w:hAnsi="Cambria Math"/>
                  <w:sz w:val="24"/>
                </w:rPr>
                <m:t>K</m:t>
              </m:r>
            </m:e>
            <m:sub>
              <m:r>
                <m:rPr>
                  <m:sty m:val="p"/>
                </m:rPr>
                <w:rPr>
                  <w:rFonts w:ascii="Cambria Math" w:hAnsi="Cambria Math"/>
                  <w:sz w:val="24"/>
                </w:rPr>
                <m:t>ri</m:t>
              </m:r>
            </m:sub>
          </m:sSub>
          <m:r>
            <m:rPr>
              <m:sty m:val="p"/>
            </m:rPr>
            <w:rPr>
              <w:rFonts w:ascii="Cambria Math" w:hAnsi="Cambria Math"/>
              <w:sz w:val="24"/>
            </w:rPr>
            <m:t xml:space="preserve"> </m:t>
          </m:r>
          <m:d>
            <m:dPr>
              <m:begChr m:val="["/>
              <m:endChr m:val="]"/>
              <m:ctrlPr>
                <w:rPr>
                  <w:rFonts w:ascii="Cambria Math" w:hAnsi="Cambria Math"/>
                  <w:sz w:val="24"/>
                </w:rPr>
              </m:ctrlPr>
            </m:dPr>
            <m:e>
              <m:f>
                <m:fPr>
                  <m:type m:val="skw"/>
                  <m:ctrlPr>
                    <w:rPr>
                      <w:rFonts w:ascii="Cambria Math" w:hAnsi="Cambria Math"/>
                      <w:sz w:val="24"/>
                    </w:rPr>
                  </m:ctrlPr>
                </m:fPr>
                <m:num>
                  <m:r>
                    <m:rPr>
                      <m:sty m:val="p"/>
                    </m:rPr>
                    <w:rPr>
                      <w:rFonts w:ascii="Cambria Math" w:hAnsi="Cambria Math"/>
                      <w:sz w:val="24"/>
                    </w:rPr>
                    <m:t>MW</m:t>
                  </m:r>
                </m:num>
                <m:den>
                  <m:r>
                    <m:rPr>
                      <m:sty m:val="p"/>
                    </m:rPr>
                    <w:rPr>
                      <w:rFonts w:ascii="Cambria Math" w:hAnsi="Cambria Math"/>
                      <w:sz w:val="24"/>
                    </w:rPr>
                    <m:t>0.1 Hz</m:t>
                  </m:r>
                </m:den>
              </m:f>
            </m:e>
          </m:d>
        </m:oMath>
        <w:r w:rsidDel="00B176D5">
          <w:rPr>
            <w:i/>
          </w:rPr>
          <w:tab/>
        </w:r>
        <w:r w:rsidDel="00B176D5">
          <w:rPr>
            <w:i/>
          </w:rPr>
          <w:tab/>
        </w:r>
        <w:r w:rsidDel="00B176D5">
          <w:rPr>
            <w:i/>
          </w:rPr>
          <w:tab/>
          <w:delText>(3)</w:delText>
        </w:r>
      </w:del>
    </w:p>
    <w:p w14:paraId="7A56524F" w14:textId="43E51803" w:rsidR="00775BDF" w:rsidDel="00B176D5" w:rsidRDefault="00775BDF" w:rsidP="00EA0AFB">
      <w:pPr>
        <w:pStyle w:val="TextonormalREE"/>
        <w:ind w:left="284"/>
        <w:rPr>
          <w:del w:id="65" w:author="REE" w:date="2021-09-06T19:15:00Z"/>
        </w:rPr>
      </w:pPr>
      <w:del w:id="66" w:author="REE" w:date="2021-09-06T19:15:00Z">
        <w:r w:rsidDel="00B176D5">
          <w:delText>siendo:</w:delText>
        </w:r>
      </w:del>
    </w:p>
    <w:p w14:paraId="5CA08926" w14:textId="5A9ECB2F" w:rsidR="00775BDF" w:rsidDel="00B176D5" w:rsidRDefault="00775BDF" w:rsidP="00775BDF">
      <w:pPr>
        <w:pStyle w:val="TextonormalREE"/>
        <w:ind w:firstLine="993"/>
        <w:jc w:val="left"/>
        <w:rPr>
          <w:del w:id="67" w:author="REE" w:date="2021-09-06T19:15:00Z"/>
        </w:rPr>
      </w:pPr>
      <w:del w:id="68" w:author="REE" w:date="2021-09-06T19:15:00Z">
        <w:r w:rsidDel="00B176D5">
          <w:delText>B</w:delText>
        </w:r>
        <w:r w:rsidDel="00B176D5">
          <w:tab/>
        </w:r>
        <w:r w:rsidDel="00B176D5">
          <w:tab/>
          <w:delText>=</w:delText>
        </w:r>
        <w:r w:rsidDel="00B176D5">
          <w:tab/>
        </w:r>
        <w:r w:rsidRPr="00821E7D" w:rsidDel="00B176D5">
          <w:delText>constante d</w:delText>
        </w:r>
        <w:r w:rsidDel="00B176D5">
          <w:delText>e Bias de frecuencia total del S</w:delText>
        </w:r>
        <w:r w:rsidRPr="00821E7D" w:rsidDel="00B176D5">
          <w:delText xml:space="preserve">istema </w:delText>
        </w:r>
        <w:r w:rsidDel="00B176D5">
          <w:delText>P</w:delText>
        </w:r>
        <w:r w:rsidRPr="00821E7D" w:rsidDel="00B176D5">
          <w:delText>eninsular</w:delText>
        </w:r>
      </w:del>
    </w:p>
    <w:p w14:paraId="5C775B9D" w14:textId="597BE038" w:rsidR="00775BDF" w:rsidDel="00B176D5" w:rsidRDefault="00775BDF" w:rsidP="00F17C1B">
      <w:pPr>
        <w:pStyle w:val="TextonormalREE"/>
        <w:tabs>
          <w:tab w:val="left" w:pos="2127"/>
        </w:tabs>
        <w:ind w:left="2835" w:hanging="1842"/>
        <w:rPr>
          <w:del w:id="69" w:author="REE" w:date="2021-09-06T19:15:00Z"/>
        </w:rPr>
      </w:pPr>
      <w:del w:id="70" w:author="REE" w:date="2021-09-06T19:15:00Z">
        <w:r w:rsidDel="00B176D5">
          <w:delText>K</w:delText>
        </w:r>
        <w:r w:rsidDel="00B176D5">
          <w:rPr>
            <w:vertAlign w:val="subscript"/>
          </w:rPr>
          <w:delText>ri</w:delText>
        </w:r>
        <w:r w:rsidRPr="00821E7D" w:rsidDel="00B176D5">
          <w:delText xml:space="preserve"> </w:delText>
        </w:r>
        <w:r w:rsidRPr="00821E7D" w:rsidDel="00B176D5">
          <w:tab/>
          <w:delText>=</w:delText>
        </w:r>
        <w:r w:rsidRPr="00821E7D" w:rsidDel="00B176D5">
          <w:tab/>
        </w:r>
        <w:r w:rsidRPr="008D6E4D" w:rsidDel="00B176D5">
          <w:delText xml:space="preserve">coeficiente de participación de la zona de regulación en la constante de Bias de frecuencia </w:delText>
        </w:r>
        <w:r w:rsidDel="00B176D5">
          <w:delText>total del Sistema Peninsular</w:delText>
        </w:r>
      </w:del>
    </w:p>
    <w:p w14:paraId="7EDD6441" w14:textId="3225D5C1" w:rsidR="00057D93" w:rsidDel="00B176D5" w:rsidRDefault="00F02C1E" w:rsidP="009F1287">
      <w:pPr>
        <w:pStyle w:val="TextonormalREE"/>
        <w:rPr>
          <w:del w:id="71" w:author="REE" w:date="2021-09-06T19:15:00Z"/>
        </w:rPr>
      </w:pPr>
      <w:del w:id="72" w:author="REE" w:date="2021-09-06T19:15:00Z">
        <w:r w:rsidDel="00B176D5">
          <w:delText>De las ecuaciones anteriores se infiere que un desvío de generación o consumo positivos son consecuencia de un defecto de generación o un exceso de consumo respectivamente. Este desvío se traduce en una componente de ACE positiva cuyo efecto en una zona de regulación sería, según la naturaleza de la misma, subir generación o bien reducir el consumo.</w:delText>
        </w:r>
      </w:del>
    </w:p>
    <w:p w14:paraId="0E5C03A8" w14:textId="3EA055A4" w:rsidR="00B11704" w:rsidDel="00B176D5" w:rsidRDefault="00B11704" w:rsidP="009F1287">
      <w:pPr>
        <w:pStyle w:val="TextonormalREE"/>
        <w:rPr>
          <w:del w:id="73" w:author="REE" w:date="2021-09-06T19:15:00Z"/>
        </w:rPr>
      </w:pPr>
      <w:del w:id="74" w:author="REE" w:date="2021-09-06T19:15:00Z">
        <w:r w:rsidRPr="00F4787F" w:rsidDel="00B176D5">
          <w:delText xml:space="preserve">El </w:delText>
        </w:r>
        <w:r w:rsidRPr="00B11704" w:rsidDel="00B176D5">
          <w:delText>coeficiente</w:delText>
        </w:r>
        <w:r w:rsidRPr="00F4787F" w:rsidDel="00B176D5">
          <w:delText xml:space="preserve"> de corrección del desvío de frecuencia para el Sistema Peninsular </w:delText>
        </w:r>
        <w:r w:rsidDel="00B176D5">
          <w:delText xml:space="preserve">(constante de BIAS) </w:delText>
        </w:r>
        <w:r w:rsidRPr="00F4787F" w:rsidDel="00B176D5">
          <w:delText>se establece anualmente según directrices de ENTSOE. Se trata por lo tanto de una variable de entrada de la RCP.</w:delText>
        </w:r>
      </w:del>
    </w:p>
    <w:p w14:paraId="7B050930" w14:textId="1690E709" w:rsidR="00B11704" w:rsidDel="00B176D5" w:rsidRDefault="00B11704" w:rsidP="009F1287">
      <w:pPr>
        <w:pStyle w:val="TextonormalREE"/>
        <w:rPr>
          <w:del w:id="75" w:author="REE" w:date="2021-09-06T19:15:00Z"/>
        </w:rPr>
      </w:pPr>
      <w:del w:id="76" w:author="REE" w:date="2021-09-06T19:15:00Z">
        <w:r w:rsidRPr="00F4787F" w:rsidDel="00B176D5">
          <w:delText xml:space="preserve">El </w:delText>
        </w:r>
        <w:r w:rsidRPr="00B11704" w:rsidDel="00B176D5">
          <w:delText>coeficiente</w:delText>
        </w:r>
        <w:r w:rsidRPr="00F4787F" w:rsidDel="00B176D5">
          <w:delText xml:space="preserve"> de participación de </w:delText>
        </w:r>
        <w:r w:rsidDel="00B176D5">
          <w:delText>cada</w:delText>
        </w:r>
        <w:r w:rsidRPr="00F4787F" w:rsidDel="00B176D5">
          <w:delText xml:space="preserve"> zona de regulación en la corrección del desvío de frecuencia es una variable </w:delText>
        </w:r>
        <w:r w:rsidDel="00B176D5">
          <w:delText>intercambiada</w:delText>
        </w:r>
        <w:r w:rsidRPr="00F4787F" w:rsidDel="00B176D5">
          <w:delText xml:space="preserve"> por la RCP en tiempo real. </w:delText>
        </w:r>
        <w:r w:rsidDel="00B176D5">
          <w:delText>Su valor por defecto se comunica a las zonas anualmente, calculándose como la parte proporcional del coeficiente total Peninsular de acuerdo con la producción total</w:delText>
        </w:r>
        <w:r w:rsidR="00F02C1E" w:rsidDel="00B176D5">
          <w:delText xml:space="preserve">, o bien con el consumo total, </w:delText>
        </w:r>
        <w:r w:rsidDel="00B176D5">
          <w:delText xml:space="preserve">de energía en cada zona en el año </w:delText>
        </w:r>
        <w:r w:rsidR="002F329A" w:rsidDel="00B176D5">
          <w:delText xml:space="preserve">natural </w:delText>
        </w:r>
        <w:r w:rsidDel="00B176D5">
          <w:delText>anterior</w:delText>
        </w:r>
        <w:r w:rsidR="002F329A" w:rsidDel="00B176D5">
          <w:delText xml:space="preserve"> al momento del cálculo</w:delText>
        </w:r>
        <w:r w:rsidDel="00B176D5">
          <w:delText xml:space="preserve">. </w:delText>
        </w:r>
      </w:del>
    </w:p>
    <w:p w14:paraId="0B3E6962" w14:textId="4C56712B" w:rsidR="00B11704" w:rsidDel="00B176D5" w:rsidRDefault="00B11704" w:rsidP="009F1287">
      <w:pPr>
        <w:pStyle w:val="TextonormalREE"/>
        <w:rPr>
          <w:del w:id="77" w:author="REE" w:date="2021-09-06T19:15:00Z"/>
        </w:rPr>
      </w:pPr>
      <w:del w:id="78" w:author="REE" w:date="2021-09-06T19:15:00Z">
        <w:r w:rsidRPr="00F4787F" w:rsidDel="00B176D5">
          <w:delText>Adicionalmente</w:delText>
        </w:r>
        <w:r w:rsidDel="00B176D5">
          <w:delText xml:space="preserve">, los coeficientes </w:delText>
        </w:r>
        <w:r w:rsidR="00F02C1E" w:rsidDel="00B176D5">
          <w:delText xml:space="preserve">de participación por defecto </w:delText>
        </w:r>
        <w:r w:rsidDel="00B176D5">
          <w:delText xml:space="preserve">se recalcularán </w:delText>
        </w:r>
        <w:r w:rsidRPr="00F4787F" w:rsidDel="00B176D5">
          <w:delText>ante cambios estructurales significativos</w:delText>
        </w:r>
        <w:r w:rsidDel="00B176D5">
          <w:delText xml:space="preserve"> en las zonas de regulación:</w:delText>
        </w:r>
      </w:del>
    </w:p>
    <w:p w14:paraId="745D7A4A" w14:textId="41FF24A1" w:rsidR="00B11704" w:rsidRPr="00B11704" w:rsidDel="00B176D5" w:rsidRDefault="00B11704" w:rsidP="00B11704">
      <w:pPr>
        <w:pStyle w:val="TextonormalREE"/>
        <w:numPr>
          <w:ilvl w:val="0"/>
          <w:numId w:val="63"/>
        </w:numPr>
        <w:rPr>
          <w:del w:id="79" w:author="REE" w:date="2021-09-06T19:15:00Z"/>
        </w:rPr>
      </w:pPr>
      <w:del w:id="80" w:author="REE" w:date="2021-09-06T19:15:00Z">
        <w:r w:rsidDel="00B176D5">
          <w:delText xml:space="preserve">Si se incorpora una nueva zona, se recalculará el reparto de coeficientes </w:delText>
        </w:r>
        <w:r w:rsidR="00F02C1E" w:rsidDel="00B176D5">
          <w:delText xml:space="preserve">por defecto </w:delText>
        </w:r>
        <w:r w:rsidDel="00B176D5">
          <w:delText>teniendo en cuenta la producción</w:delText>
        </w:r>
        <w:r w:rsidR="00F02C1E" w:rsidDel="00B176D5">
          <w:delText>, o el consumo</w:delText>
        </w:r>
        <w:r w:rsidDel="00B176D5">
          <w:delText xml:space="preserve"> de energía de l</w:delText>
        </w:r>
        <w:r w:rsidR="00F02C1E" w:rsidDel="00B176D5">
          <w:delText>a</w:delText>
        </w:r>
        <w:r w:rsidDel="00B176D5">
          <w:delText xml:space="preserve">s </w:delText>
        </w:r>
        <w:r w:rsidR="00F02C1E" w:rsidDel="00B176D5">
          <w:delText>unidades</w:delText>
        </w:r>
        <w:r w:rsidDel="00B176D5">
          <w:delText xml:space="preserve"> que la componen a lo largo del año </w:delText>
        </w:r>
        <w:r w:rsidR="002F329A" w:rsidDel="00B176D5">
          <w:delText xml:space="preserve">natural </w:delText>
        </w:r>
        <w:r w:rsidDel="00B176D5">
          <w:delText>anterior.</w:delText>
        </w:r>
      </w:del>
    </w:p>
    <w:p w14:paraId="412950BC" w14:textId="18FB5FB6" w:rsidR="00B11704" w:rsidRPr="00B11704" w:rsidDel="00B176D5" w:rsidRDefault="00B11704" w:rsidP="00B11704">
      <w:pPr>
        <w:pStyle w:val="TextonormalREE"/>
        <w:numPr>
          <w:ilvl w:val="0"/>
          <w:numId w:val="63"/>
        </w:numPr>
        <w:rPr>
          <w:del w:id="81" w:author="REE" w:date="2021-09-06T19:15:00Z"/>
        </w:rPr>
      </w:pPr>
      <w:del w:id="82" w:author="REE" w:date="2021-09-06T19:15:00Z">
        <w:r w:rsidDel="00B176D5">
          <w:delText>Si se elimina una zona, se recalculará el reparto de coeficientes</w:delText>
        </w:r>
        <w:r w:rsidR="00F02C1E" w:rsidDel="00B176D5">
          <w:delText xml:space="preserve"> por defecto</w:delText>
        </w:r>
        <w:r w:rsidDel="00B176D5">
          <w:delText xml:space="preserve"> sustrayendo su producción </w:delText>
        </w:r>
        <w:r w:rsidR="00F02C1E" w:rsidDel="00B176D5">
          <w:delText xml:space="preserve">o consumo </w:delText>
        </w:r>
        <w:r w:rsidDel="00B176D5">
          <w:delText xml:space="preserve">en el año </w:delText>
        </w:r>
        <w:r w:rsidR="002F329A" w:rsidDel="00B176D5">
          <w:delText xml:space="preserve">natural </w:delText>
        </w:r>
        <w:r w:rsidDel="00B176D5">
          <w:delText>anterior.</w:delText>
        </w:r>
      </w:del>
    </w:p>
    <w:p w14:paraId="690B0CD8" w14:textId="4C8B6A18" w:rsidR="00B11704" w:rsidDel="00B176D5" w:rsidRDefault="00B11704" w:rsidP="00B11704">
      <w:pPr>
        <w:pStyle w:val="TextonormalREE"/>
        <w:numPr>
          <w:ilvl w:val="0"/>
          <w:numId w:val="63"/>
        </w:numPr>
        <w:rPr>
          <w:del w:id="83" w:author="REE" w:date="2021-09-06T19:15:00Z"/>
        </w:rPr>
      </w:pPr>
      <w:del w:id="84" w:author="REE" w:date="2021-09-06T19:15:00Z">
        <w:r w:rsidDel="00B176D5">
          <w:delText>Si se producen cambios significativos en la composición de alguna zona, se recalcularán igualmente los coeficientes</w:delText>
        </w:r>
        <w:r w:rsidR="00F02C1E" w:rsidDel="00B176D5">
          <w:delText xml:space="preserve"> por defecto</w:delText>
        </w:r>
        <w:r w:rsidDel="00B176D5">
          <w:delText xml:space="preserve"> </w:delText>
        </w:r>
        <w:r w:rsidR="002F329A" w:rsidDel="00B176D5">
          <w:delText xml:space="preserve">teniendo en cuenta la producción </w:delText>
        </w:r>
        <w:r w:rsidR="00F02C1E" w:rsidDel="00B176D5">
          <w:delText xml:space="preserve">o el consumo </w:delText>
        </w:r>
        <w:r w:rsidR="002F329A" w:rsidDel="00B176D5">
          <w:delText xml:space="preserve">en el año anterior de </w:delText>
        </w:r>
        <w:r w:rsidR="00F02C1E" w:rsidDel="00B176D5">
          <w:delText>las unidades</w:delText>
        </w:r>
        <w:r w:rsidR="002F329A" w:rsidDel="00B176D5">
          <w:delText xml:space="preserve"> que hayan entrado o salido de la zona.</w:delText>
        </w:r>
      </w:del>
    </w:p>
    <w:p w14:paraId="47E27AE9" w14:textId="77777777" w:rsidR="00775BDF" w:rsidRPr="00E411F3" w:rsidRDefault="00775BDF" w:rsidP="00EA0AFB">
      <w:pPr>
        <w:pStyle w:val="TextoVieta"/>
        <w:suppressAutoHyphens w:val="0"/>
        <w:spacing w:after="100"/>
        <w:ind w:left="284" w:hanging="284"/>
      </w:pPr>
      <w:r w:rsidRPr="00E411F3">
        <w:t>Transmitir a los Reguladores Maestros los siguientes valores:</w:t>
      </w:r>
    </w:p>
    <w:p w14:paraId="56922924" w14:textId="1B2334BB" w:rsidR="00775BDF" w:rsidRDefault="00775BDF" w:rsidP="00EA0AFB">
      <w:pPr>
        <w:pStyle w:val="TextoVieta"/>
        <w:numPr>
          <w:ilvl w:val="1"/>
          <w:numId w:val="2"/>
        </w:numPr>
        <w:suppressAutoHyphens w:val="0"/>
        <w:spacing w:after="100"/>
        <w:ind w:left="567" w:hanging="283"/>
      </w:pPr>
      <w:r>
        <w:t>Desvío de generación</w:t>
      </w:r>
      <w:r w:rsidR="00F02C1E">
        <w:t xml:space="preserve"> o consumo</w:t>
      </w:r>
      <w:r>
        <w:t xml:space="preserve"> de la zona (</w:t>
      </w:r>
      <w:proofErr w:type="spellStart"/>
      <w:r>
        <w:t>NID</w:t>
      </w:r>
      <w:r w:rsidRPr="00821E7D">
        <w:rPr>
          <w:vertAlign w:val="subscript"/>
        </w:rPr>
        <w:t>i</w:t>
      </w:r>
      <w:proofErr w:type="spellEnd"/>
      <w:r>
        <w:t>).</w:t>
      </w:r>
    </w:p>
    <w:p w14:paraId="40412484" w14:textId="680F9B44" w:rsidR="00775BDF" w:rsidRDefault="00775BDF" w:rsidP="00EA0AFB">
      <w:pPr>
        <w:pStyle w:val="TextoVieta"/>
        <w:numPr>
          <w:ilvl w:val="1"/>
          <w:numId w:val="2"/>
        </w:numPr>
        <w:suppressAutoHyphens w:val="0"/>
        <w:spacing w:after="100"/>
        <w:ind w:left="567" w:hanging="283"/>
      </w:pPr>
      <w:r>
        <w:t xml:space="preserve">Programa de generación </w:t>
      </w:r>
      <w:r w:rsidR="00F02C1E">
        <w:t xml:space="preserve">o consumo </w:t>
      </w:r>
      <w:r>
        <w:t>de la zona (</w:t>
      </w:r>
      <w:proofErr w:type="spellStart"/>
      <w:r>
        <w:t>NSI</w:t>
      </w:r>
      <w:r w:rsidRPr="00821E7D">
        <w:rPr>
          <w:vertAlign w:val="subscript"/>
        </w:rPr>
        <w:t>i</w:t>
      </w:r>
      <w:proofErr w:type="spellEnd"/>
      <w:r>
        <w:t>).</w:t>
      </w:r>
    </w:p>
    <w:p w14:paraId="1E22BF03" w14:textId="77777777" w:rsidR="00775BDF" w:rsidRDefault="00775BDF" w:rsidP="00EA0AFB">
      <w:pPr>
        <w:pStyle w:val="TextoVieta"/>
        <w:numPr>
          <w:ilvl w:val="1"/>
          <w:numId w:val="2"/>
        </w:numPr>
        <w:suppressAutoHyphens w:val="0"/>
        <w:spacing w:after="100"/>
        <w:ind w:left="567" w:hanging="283"/>
      </w:pPr>
      <w:r>
        <w:t xml:space="preserve">Desvío de frecuencia </w:t>
      </w:r>
      <w:del w:id="85" w:author="REE" w:date="2021-09-06T18:59:00Z">
        <w:r>
          <w:delText xml:space="preserve">con respecto a 50 Hz </w:delText>
        </w:r>
      </w:del>
      <w:r>
        <w:t>(</w:t>
      </w:r>
      <w:proofErr w:type="spellStart"/>
      <w:r>
        <w:t>Δf</w:t>
      </w:r>
      <w:r w:rsidRPr="00821E7D">
        <w:rPr>
          <w:vertAlign w:val="subscript"/>
        </w:rPr>
        <w:t>i</w:t>
      </w:r>
      <w:proofErr w:type="spellEnd"/>
      <w:r>
        <w:t>).</w:t>
      </w:r>
    </w:p>
    <w:p w14:paraId="36068E83" w14:textId="39C45D37" w:rsidR="00775BDF" w:rsidRDefault="00775BDF" w:rsidP="00EA0AFB">
      <w:pPr>
        <w:pStyle w:val="TextoVieta"/>
        <w:numPr>
          <w:ilvl w:val="1"/>
          <w:numId w:val="2"/>
        </w:numPr>
        <w:suppressAutoHyphens w:val="0"/>
        <w:spacing w:after="100"/>
        <w:ind w:left="567" w:hanging="283"/>
      </w:pPr>
      <w:r>
        <w:t xml:space="preserve">Potencia de generación </w:t>
      </w:r>
      <w:r w:rsidR="00F02C1E">
        <w:t xml:space="preserve">o consumo </w:t>
      </w:r>
      <w:r>
        <w:t>en control (</w:t>
      </w:r>
      <w:proofErr w:type="spellStart"/>
      <w:r>
        <w:t>PGC</w:t>
      </w:r>
      <w:r w:rsidRPr="00821E7D">
        <w:rPr>
          <w:vertAlign w:val="subscript"/>
        </w:rPr>
        <w:t>i</w:t>
      </w:r>
      <w:proofErr w:type="spellEnd"/>
      <w:r>
        <w:t>).</w:t>
      </w:r>
    </w:p>
    <w:p w14:paraId="349608D0" w14:textId="5B4CB93E" w:rsidR="00775BDF" w:rsidRDefault="00775BDF" w:rsidP="00EA0AFB">
      <w:pPr>
        <w:pStyle w:val="TextoVieta"/>
        <w:numPr>
          <w:ilvl w:val="1"/>
          <w:numId w:val="2"/>
        </w:numPr>
        <w:suppressAutoHyphens w:val="0"/>
        <w:spacing w:after="100"/>
        <w:ind w:left="567" w:hanging="283"/>
      </w:pPr>
      <w:r>
        <w:t>Suma de los límites reales</w:t>
      </w:r>
      <w:r>
        <w:rPr>
          <w:rStyle w:val="Refdenotaalpie"/>
        </w:rPr>
        <w:footnoteReference w:id="2"/>
      </w:r>
      <w:r>
        <w:t xml:space="preserve"> superiores de </w:t>
      </w:r>
      <w:r w:rsidR="00F02C1E">
        <w:t>las unidades incluidas</w:t>
      </w:r>
      <w:r>
        <w:t xml:space="preserve"> en el cálculo del PGC (</w:t>
      </w:r>
      <w:proofErr w:type="spellStart"/>
      <w:r>
        <w:t>PGCSUP</w:t>
      </w:r>
      <w:r w:rsidRPr="00821E7D">
        <w:rPr>
          <w:vertAlign w:val="subscript"/>
        </w:rPr>
        <w:t>i</w:t>
      </w:r>
      <w:proofErr w:type="spellEnd"/>
      <w:r>
        <w:t>).</w:t>
      </w:r>
    </w:p>
    <w:p w14:paraId="07F6E0D2" w14:textId="6F91A3EA" w:rsidR="00775BDF" w:rsidRDefault="00775BDF" w:rsidP="00EA0AFB">
      <w:pPr>
        <w:pStyle w:val="TextoVieta"/>
        <w:numPr>
          <w:ilvl w:val="1"/>
          <w:numId w:val="2"/>
        </w:numPr>
        <w:suppressAutoHyphens w:val="0"/>
        <w:spacing w:after="100"/>
        <w:ind w:left="567" w:hanging="283"/>
      </w:pPr>
      <w:r>
        <w:t>Suma de los límites reales</w:t>
      </w:r>
      <w:r w:rsidR="00CA3C16" w:rsidRPr="00007345">
        <w:rPr>
          <w:vertAlign w:val="superscript"/>
        </w:rPr>
        <w:t xml:space="preserve">1 </w:t>
      </w:r>
      <w:r>
        <w:t xml:space="preserve">inferiores de </w:t>
      </w:r>
      <w:r w:rsidR="00F02C1E">
        <w:t>las unidades incluidas</w:t>
      </w:r>
      <w:r>
        <w:t xml:space="preserve"> en el cálculo del PGC (</w:t>
      </w:r>
      <w:proofErr w:type="spellStart"/>
      <w:r>
        <w:t>PGCINF</w:t>
      </w:r>
      <w:r w:rsidRPr="00821E7D">
        <w:rPr>
          <w:vertAlign w:val="subscript"/>
        </w:rPr>
        <w:t>i</w:t>
      </w:r>
      <w:proofErr w:type="spellEnd"/>
      <w:r>
        <w:t>).</w:t>
      </w:r>
    </w:p>
    <w:p w14:paraId="251B7B95" w14:textId="414A4E0E" w:rsidR="00775BDF" w:rsidRDefault="00775BDF" w:rsidP="00EA0AFB">
      <w:pPr>
        <w:pStyle w:val="TextoVieta"/>
        <w:numPr>
          <w:ilvl w:val="1"/>
          <w:numId w:val="2"/>
        </w:numPr>
        <w:suppressAutoHyphens w:val="0"/>
        <w:spacing w:after="100"/>
        <w:ind w:left="567" w:hanging="283"/>
      </w:pPr>
      <w:r>
        <w:t xml:space="preserve">Potencia activa de cada </w:t>
      </w:r>
      <w:r w:rsidR="00F02C1E">
        <w:t xml:space="preserve">unidad </w:t>
      </w:r>
      <w:r>
        <w:t>de la zona de regulación susceptible de formar parte del cálculo del PGC.</w:t>
      </w:r>
    </w:p>
    <w:p w14:paraId="2A60CBD0" w14:textId="5AA14746" w:rsidR="00775BDF" w:rsidRDefault="00775BDF" w:rsidP="00EA0AFB">
      <w:pPr>
        <w:pStyle w:val="TextoVieta"/>
        <w:numPr>
          <w:ilvl w:val="1"/>
          <w:numId w:val="2"/>
        </w:numPr>
        <w:suppressAutoHyphens w:val="0"/>
        <w:spacing w:after="100"/>
        <w:ind w:left="567" w:hanging="283"/>
      </w:pPr>
      <w:r>
        <w:t xml:space="preserve">Estado de regulación de cada </w:t>
      </w:r>
      <w:r w:rsidR="00F02C1E">
        <w:t xml:space="preserve">unidad </w:t>
      </w:r>
      <w:r>
        <w:t>de la zona de regulación susceptible de formar parte del cálculo del PGC.</w:t>
      </w:r>
    </w:p>
    <w:p w14:paraId="5E77A561" w14:textId="77777777" w:rsidR="00775BDF" w:rsidRDefault="00775BDF" w:rsidP="00EA0AFB">
      <w:pPr>
        <w:pStyle w:val="TextoVieta"/>
        <w:numPr>
          <w:ilvl w:val="1"/>
          <w:numId w:val="2"/>
        </w:numPr>
        <w:suppressAutoHyphens w:val="0"/>
        <w:spacing w:after="100"/>
        <w:ind w:left="567" w:hanging="283"/>
      </w:pPr>
      <w:r>
        <w:t>Estado de activación o suspensión del AGC de la zona.</w:t>
      </w:r>
    </w:p>
    <w:p w14:paraId="2F106AA2" w14:textId="77777777" w:rsidR="00775BDF" w:rsidRPr="001D7CB8" w:rsidRDefault="00775BDF" w:rsidP="00EA0AFB">
      <w:pPr>
        <w:pStyle w:val="TextoVieta"/>
        <w:numPr>
          <w:ilvl w:val="1"/>
          <w:numId w:val="2"/>
        </w:numPr>
        <w:suppressAutoHyphens w:val="0"/>
        <w:spacing w:after="100"/>
        <w:ind w:left="567" w:hanging="283"/>
      </w:pPr>
      <w:r>
        <w:t>Estado que indique el regulador maestro utilizado por el AGC (CECOEL o Centro de Control 2).</w:t>
      </w:r>
    </w:p>
    <w:p w14:paraId="23D78E03" w14:textId="77777777" w:rsidR="00775BDF" w:rsidRDefault="00775BDF" w:rsidP="00775BDF">
      <w:pPr>
        <w:pStyle w:val="TtuloREE"/>
        <w:numPr>
          <w:ilvl w:val="0"/>
          <w:numId w:val="8"/>
        </w:numPr>
      </w:pPr>
      <w:r>
        <w:t>Regulador Maestro</w:t>
      </w:r>
    </w:p>
    <w:p w14:paraId="1F6FD5AB" w14:textId="77777777" w:rsidR="00775BDF" w:rsidRDefault="00775BDF" w:rsidP="00775BDF">
      <w:pPr>
        <w:pStyle w:val="TextonormalREE"/>
      </w:pPr>
      <w:r>
        <w:t>El regulador maestro es responsable de ejecutar la aplicación de la RCP propiamente dicha. Las funciones fundamentales de la RCP comprenden:</w:t>
      </w:r>
    </w:p>
    <w:p w14:paraId="2064CD07" w14:textId="77777777" w:rsidR="00775BDF" w:rsidRDefault="00775BDF" w:rsidP="00775BDF">
      <w:pPr>
        <w:pStyle w:val="TextoVieta"/>
        <w:suppressAutoHyphens w:val="0"/>
        <w:spacing w:after="100"/>
        <w:ind w:left="284" w:hanging="284"/>
      </w:pPr>
      <w:r>
        <w:t>Determinación del estado de cada zona.</w:t>
      </w:r>
    </w:p>
    <w:p w14:paraId="561A3918" w14:textId="77777777" w:rsidR="00775BDF" w:rsidRDefault="00775BDF" w:rsidP="00775BDF">
      <w:pPr>
        <w:pStyle w:val="TextoVieta"/>
        <w:suppressAutoHyphens w:val="0"/>
        <w:spacing w:after="100"/>
        <w:ind w:left="284" w:hanging="284"/>
      </w:pPr>
      <w:r>
        <w:t>Determinación del modo de ejecución de la RCP.</w:t>
      </w:r>
    </w:p>
    <w:p w14:paraId="470D265C" w14:textId="77777777" w:rsidR="00775BDF" w:rsidRDefault="00775BDF" w:rsidP="00775BDF">
      <w:pPr>
        <w:pStyle w:val="TextoVieta"/>
        <w:suppressAutoHyphens w:val="0"/>
        <w:spacing w:after="100"/>
        <w:ind w:left="284" w:hanging="284"/>
      </w:pPr>
      <w:r>
        <w:t xml:space="preserve">Cálculo del PRR y del </w:t>
      </w:r>
      <w:ins w:id="86" w:author="REE" w:date="2021-09-06T18:59:00Z">
        <w:r w:rsidR="00843C6B">
          <w:t>M</w:t>
        </w:r>
      </w:ins>
      <w:r>
        <w:t>CRR</w:t>
      </w:r>
      <w:ins w:id="87" w:author="REE" w:date="2021-09-06T18:59:00Z">
        <w:r w:rsidR="00843C6B">
          <w:t>FREC</w:t>
        </w:r>
      </w:ins>
      <w:r>
        <w:t xml:space="preserve"> para cada zona.</w:t>
      </w:r>
    </w:p>
    <w:p w14:paraId="5E856CB0" w14:textId="77777777" w:rsidR="00775BDF" w:rsidRDefault="00775BDF" w:rsidP="00775BDF">
      <w:pPr>
        <w:pStyle w:val="TextoVieta"/>
        <w:suppressAutoHyphens w:val="0"/>
        <w:spacing w:after="100"/>
        <w:ind w:left="284" w:hanging="284"/>
      </w:pPr>
      <w:r>
        <w:t>Supervisión de la respuesta de cada zona y ajuste de los factores de participación de cada una de ellas.</w:t>
      </w:r>
    </w:p>
    <w:p w14:paraId="3FA790E7" w14:textId="77777777" w:rsidR="00775BDF" w:rsidRDefault="00775BDF" w:rsidP="00775BDF">
      <w:pPr>
        <w:pStyle w:val="TextoVieta"/>
        <w:suppressAutoHyphens w:val="0"/>
        <w:spacing w:after="100"/>
        <w:ind w:left="284" w:hanging="284"/>
      </w:pPr>
      <w:r>
        <w:t>Tratamiento de las reservas de la RCP.</w:t>
      </w:r>
    </w:p>
    <w:p w14:paraId="1A6EB627" w14:textId="77777777" w:rsidR="00775BDF" w:rsidRDefault="00775BDF" w:rsidP="00775BDF">
      <w:pPr>
        <w:pStyle w:val="TtuloREE"/>
        <w:numPr>
          <w:ilvl w:val="0"/>
          <w:numId w:val="8"/>
        </w:numPr>
      </w:pPr>
      <w:r>
        <w:t>Estados de Zona de Regulación</w:t>
      </w:r>
    </w:p>
    <w:p w14:paraId="244EAD8B" w14:textId="77777777" w:rsidR="00775BDF" w:rsidRDefault="00775BDF" w:rsidP="00775BDF">
      <w:pPr>
        <w:pStyle w:val="TextonormalREE"/>
      </w:pPr>
      <w:r>
        <w:t>Cada zona de regulación tiene asociado un estado, que indica su condición actual y el tratamiento que le corresponde en términos de los cálculos utilizados en la función de la RCP.</w:t>
      </w:r>
    </w:p>
    <w:p w14:paraId="796469E3" w14:textId="77777777" w:rsidR="00775BDF" w:rsidRDefault="00775BDF" w:rsidP="00775BDF">
      <w:pPr>
        <w:pStyle w:val="TextonormalREE"/>
      </w:pPr>
      <w:r>
        <w:t xml:space="preserve">El operador puede seleccionar e introducir por pantalla cuatro posibles </w:t>
      </w:r>
      <w:r w:rsidRPr="00697C69">
        <w:rPr>
          <w:b/>
        </w:rPr>
        <w:t>situaciones de zona</w:t>
      </w:r>
      <w:r>
        <w:t xml:space="preserve">: </w:t>
      </w:r>
    </w:p>
    <w:p w14:paraId="1C3F12BE" w14:textId="77777777" w:rsidR="00775BDF" w:rsidRDefault="00775BDF" w:rsidP="00775BDF">
      <w:pPr>
        <w:pStyle w:val="TextoVieta"/>
        <w:suppressAutoHyphens w:val="0"/>
        <w:spacing w:after="100"/>
        <w:ind w:left="284" w:hanging="284"/>
      </w:pPr>
      <w:r>
        <w:t>ON cuando la zona participa en la regulación compartida.</w:t>
      </w:r>
    </w:p>
    <w:p w14:paraId="3ABEBE71" w14:textId="77777777" w:rsidR="00775BDF" w:rsidRDefault="00775BDF" w:rsidP="00775BDF">
      <w:pPr>
        <w:pStyle w:val="TextoVieta"/>
        <w:suppressAutoHyphens w:val="0"/>
        <w:spacing w:after="100"/>
        <w:ind w:left="284" w:hanging="284"/>
      </w:pPr>
      <w:r>
        <w:lastRenderedPageBreak/>
        <w:t>OFF cuando la zona no participa en la regulación compartida.</w:t>
      </w:r>
    </w:p>
    <w:p w14:paraId="429CD077" w14:textId="77777777" w:rsidR="00775BDF" w:rsidRDefault="00775BDF" w:rsidP="00775BDF">
      <w:pPr>
        <w:pStyle w:val="TextoVieta"/>
        <w:suppressAutoHyphens w:val="0"/>
        <w:spacing w:after="100"/>
        <w:ind w:left="284" w:hanging="284"/>
      </w:pPr>
      <w:r>
        <w:t>OFF REE cuando la falta de participación de la zona en la regulación compartida se debe a un requerimiento del regulador maestro.</w:t>
      </w:r>
    </w:p>
    <w:p w14:paraId="14F62FC9" w14:textId="77777777" w:rsidR="00775BDF" w:rsidRDefault="00775BDF" w:rsidP="00775BDF">
      <w:pPr>
        <w:pStyle w:val="TextoVieta"/>
        <w:suppressAutoHyphens w:val="0"/>
        <w:spacing w:after="100"/>
        <w:ind w:left="284" w:hanging="284"/>
      </w:pPr>
      <w:r>
        <w:t>PRUEBAS cuando la zona está realizando pruebas de regulación.</w:t>
      </w:r>
    </w:p>
    <w:p w14:paraId="43940198" w14:textId="77777777" w:rsidR="00775BDF" w:rsidRDefault="00775BDF" w:rsidP="00775BDF">
      <w:pPr>
        <w:pStyle w:val="TextonormalREE"/>
      </w:pPr>
      <w:r>
        <w:t xml:space="preserve">El </w:t>
      </w:r>
      <w:r w:rsidRPr="00697C69">
        <w:rPr>
          <w:b/>
        </w:rPr>
        <w:t>estado de regulación</w:t>
      </w:r>
      <w:r>
        <w:t xml:space="preserve"> de la zona se determina teniendo en cuenta:</w:t>
      </w:r>
    </w:p>
    <w:p w14:paraId="200DFA50" w14:textId="77777777" w:rsidR="00775BDF" w:rsidRDefault="00775BDF" w:rsidP="00775BDF">
      <w:pPr>
        <w:pStyle w:val="TextoVieta"/>
        <w:suppressAutoHyphens w:val="0"/>
        <w:spacing w:after="100"/>
        <w:ind w:left="284" w:hanging="284"/>
      </w:pPr>
      <w:r>
        <w:t>la situación ON/OFF/OFF REE/PRUEBAS introducida por el operador.</w:t>
      </w:r>
    </w:p>
    <w:p w14:paraId="53489D96" w14:textId="77777777" w:rsidR="00775BDF" w:rsidRDefault="00775BDF" w:rsidP="00775BDF">
      <w:pPr>
        <w:pStyle w:val="TextoVieta"/>
        <w:suppressAutoHyphens w:val="0"/>
        <w:spacing w:after="100"/>
        <w:ind w:left="284" w:hanging="284"/>
      </w:pPr>
      <w:r>
        <w:t>el estado del AGC de la zona.</w:t>
      </w:r>
    </w:p>
    <w:p w14:paraId="23D26B1F" w14:textId="7838409D" w:rsidR="00775BDF" w:rsidRPr="003052FE" w:rsidRDefault="00775BDF" w:rsidP="00775BDF">
      <w:pPr>
        <w:pStyle w:val="TextoVieta"/>
        <w:suppressAutoHyphens w:val="0"/>
        <w:spacing w:after="100"/>
        <w:ind w:left="284" w:hanging="284"/>
      </w:pPr>
      <w:r w:rsidRPr="003052FE">
        <w:t xml:space="preserve">el estado de control de </w:t>
      </w:r>
      <w:r w:rsidR="00F02C1E">
        <w:t>las unidades incluidas</w:t>
      </w:r>
      <w:r w:rsidRPr="003052FE">
        <w:t xml:space="preserve"> en la zona.</w:t>
      </w:r>
    </w:p>
    <w:p w14:paraId="5A643FC1" w14:textId="77777777" w:rsidR="00775BDF" w:rsidRDefault="00775BDF" w:rsidP="00775BDF">
      <w:pPr>
        <w:pStyle w:val="TextoVieta"/>
        <w:suppressAutoHyphens w:val="0"/>
        <w:spacing w:after="100"/>
        <w:ind w:left="284" w:hanging="284"/>
      </w:pPr>
      <w:r>
        <w:t>la validez de los datos de entrada de la zona.</w:t>
      </w:r>
    </w:p>
    <w:p w14:paraId="52EEB17E" w14:textId="77777777" w:rsidR="00775BDF" w:rsidRDefault="00775BDF" w:rsidP="00775BDF">
      <w:pPr>
        <w:pStyle w:val="TextoVieta"/>
        <w:suppressAutoHyphens w:val="0"/>
        <w:spacing w:after="100"/>
        <w:ind w:left="284" w:hanging="284"/>
      </w:pPr>
      <w:r>
        <w:t>el resultado de la lógica de control de respuesta.</w:t>
      </w:r>
    </w:p>
    <w:p w14:paraId="2A1C1B92" w14:textId="77777777" w:rsidR="00775BDF" w:rsidRDefault="00775BDF" w:rsidP="00775BDF">
      <w:pPr>
        <w:pStyle w:val="TextonormalREE"/>
      </w:pPr>
      <w:r>
        <w:t>Los estados de zona de regulación son:</w:t>
      </w:r>
    </w:p>
    <w:p w14:paraId="135A7FFE" w14:textId="77777777" w:rsidR="00775BDF" w:rsidRDefault="00775BDF" w:rsidP="00775BDF">
      <w:pPr>
        <w:pStyle w:val="TextoVieta"/>
        <w:suppressAutoHyphens w:val="0"/>
        <w:spacing w:after="100"/>
        <w:ind w:left="284" w:hanging="284"/>
      </w:pPr>
      <w:r w:rsidRPr="008815BC">
        <w:rPr>
          <w:b/>
        </w:rPr>
        <w:t>OFF:</w:t>
      </w:r>
      <w:r>
        <w:t xml:space="preserve"> La situación de zona introducida </w:t>
      </w:r>
      <w:r w:rsidRPr="003052FE">
        <w:t>por el operador es OFF u OFF REE. Para salir de este modo el operador debe introducir el estado ON o PRUEBAS.</w:t>
      </w:r>
    </w:p>
    <w:p w14:paraId="11ECDF7C" w14:textId="77777777" w:rsidR="00775BDF" w:rsidRDefault="00775BDF" w:rsidP="00775BDF">
      <w:pPr>
        <w:pStyle w:val="TextoVieta"/>
        <w:suppressAutoHyphens w:val="0"/>
        <w:spacing w:after="100"/>
        <w:ind w:left="284" w:hanging="284"/>
      </w:pPr>
      <w:r w:rsidRPr="008815BC">
        <w:rPr>
          <w:b/>
        </w:rPr>
        <w:t>INACTIVO:</w:t>
      </w:r>
      <w:r>
        <w:t xml:space="preserve"> La situación de zona es ON o PRUEBAS, pero algún dato recibido del regulador de zona no permite que ésta participe en la RCP con normalidad. Se verifica alguna de las condiciones siguientes:</w:t>
      </w:r>
    </w:p>
    <w:p w14:paraId="474651F7" w14:textId="77777777" w:rsidR="00775BDF" w:rsidRDefault="00775BDF" w:rsidP="00775BDF">
      <w:pPr>
        <w:pStyle w:val="TextoVieta"/>
        <w:numPr>
          <w:ilvl w:val="1"/>
          <w:numId w:val="2"/>
        </w:numPr>
        <w:suppressAutoHyphens w:val="0"/>
        <w:spacing w:after="100"/>
        <w:ind w:left="567" w:hanging="283"/>
      </w:pPr>
      <w:r>
        <w:t>el AGC de la zona no está activo.</w:t>
      </w:r>
    </w:p>
    <w:p w14:paraId="6FC35A3A" w14:textId="77777777" w:rsidR="00775BDF" w:rsidRDefault="00775BDF" w:rsidP="00775BDF">
      <w:pPr>
        <w:pStyle w:val="TextoVieta"/>
        <w:numPr>
          <w:ilvl w:val="1"/>
          <w:numId w:val="2"/>
        </w:numPr>
        <w:suppressAutoHyphens w:val="0"/>
        <w:spacing w:after="100"/>
        <w:ind w:left="567" w:hanging="283"/>
      </w:pPr>
      <w:r>
        <w:t>el NID es inválido.</w:t>
      </w:r>
    </w:p>
    <w:p w14:paraId="346959AF" w14:textId="77777777" w:rsidR="00775BDF" w:rsidRPr="00D9764E" w:rsidRDefault="00775BDF" w:rsidP="00775BDF">
      <w:pPr>
        <w:pStyle w:val="TextoVieta"/>
        <w:numPr>
          <w:ilvl w:val="1"/>
          <w:numId w:val="2"/>
        </w:numPr>
        <w:suppressAutoHyphens w:val="0"/>
        <w:spacing w:after="100"/>
        <w:ind w:left="567" w:hanging="283"/>
      </w:pPr>
      <w:r>
        <w:t xml:space="preserve">el PGC es </w:t>
      </w:r>
      <w:r w:rsidRPr="00D9764E">
        <w:t>inválido.</w:t>
      </w:r>
    </w:p>
    <w:p w14:paraId="48A256BB" w14:textId="77777777" w:rsidR="00775BDF" w:rsidRPr="00D9764E" w:rsidRDefault="00775BDF" w:rsidP="00775BDF">
      <w:pPr>
        <w:pStyle w:val="TextoVieta"/>
        <w:numPr>
          <w:ilvl w:val="1"/>
          <w:numId w:val="2"/>
        </w:numPr>
        <w:suppressAutoHyphens w:val="0"/>
        <w:spacing w:after="100"/>
        <w:ind w:left="567" w:hanging="283"/>
      </w:pPr>
      <w:r w:rsidRPr="00D9764E">
        <w:t>el límite superior de regulación es menor o igual que el inferior.</w:t>
      </w:r>
    </w:p>
    <w:p w14:paraId="16E61AB4" w14:textId="2113AE5D" w:rsidR="00775BDF" w:rsidRPr="00D9764E" w:rsidRDefault="00775BDF" w:rsidP="00775BDF">
      <w:pPr>
        <w:pStyle w:val="TextoVieta"/>
        <w:numPr>
          <w:ilvl w:val="1"/>
          <w:numId w:val="2"/>
        </w:numPr>
        <w:suppressAutoHyphens w:val="0"/>
        <w:spacing w:after="100"/>
        <w:ind w:left="567" w:hanging="283"/>
      </w:pPr>
      <w:r w:rsidRPr="00D9764E">
        <w:t xml:space="preserve">no hay </w:t>
      </w:r>
      <w:r w:rsidR="008C48AA">
        <w:t>unidades</w:t>
      </w:r>
      <w:r w:rsidR="008C48AA" w:rsidRPr="00D9764E">
        <w:t xml:space="preserve"> </w:t>
      </w:r>
      <w:r w:rsidRPr="00D9764E">
        <w:t>regulando en la zona.</w:t>
      </w:r>
    </w:p>
    <w:p w14:paraId="149B2BE8" w14:textId="0DFFD792" w:rsidR="00775BDF" w:rsidRPr="00D9764E" w:rsidRDefault="00775BDF" w:rsidP="00775BDF">
      <w:pPr>
        <w:pStyle w:val="TextoVieta"/>
        <w:numPr>
          <w:ilvl w:val="1"/>
          <w:numId w:val="2"/>
        </w:numPr>
        <w:suppressAutoHyphens w:val="0"/>
        <w:spacing w:after="100"/>
        <w:ind w:left="567" w:hanging="283"/>
      </w:pPr>
      <w:r w:rsidRPr="00D9764E">
        <w:t>el programa de generación</w:t>
      </w:r>
      <w:r w:rsidR="002E4DC5">
        <w:t xml:space="preserve"> o consumo</w:t>
      </w:r>
      <w:r w:rsidRPr="00D9764E">
        <w:t xml:space="preserve"> de la zona es inválido.</w:t>
      </w:r>
    </w:p>
    <w:p w14:paraId="1FF025D2" w14:textId="77777777" w:rsidR="00775BDF" w:rsidRDefault="00775BDF" w:rsidP="00775BDF">
      <w:pPr>
        <w:pStyle w:val="TextoVieta"/>
        <w:suppressAutoHyphens w:val="0"/>
        <w:spacing w:after="100"/>
        <w:ind w:left="284" w:hanging="284"/>
      </w:pPr>
      <w:r w:rsidRPr="00CF7F9E">
        <w:rPr>
          <w:b/>
        </w:rPr>
        <w:t>ACTIVO:</w:t>
      </w:r>
      <w:r>
        <w:t xml:space="preserve"> La situación de la zona es </w:t>
      </w:r>
      <w:r w:rsidRPr="003052FE">
        <w:t>ON o PRUEBAS, todos los</w:t>
      </w:r>
      <w:r>
        <w:t xml:space="preserve"> datos recibidos de la zona permiten que ésta participe en la RCP (no cumple los criterios de INACTIVO), y la zona no cumple con el criterio de paso a emergencia descrito en la sección </w:t>
      </w:r>
      <w:r w:rsidRPr="00CF7F9E">
        <w:rPr>
          <w:b/>
        </w:rPr>
        <w:t>8.2</w:t>
      </w:r>
      <w:r>
        <w:t>.</w:t>
      </w:r>
    </w:p>
    <w:p w14:paraId="5AE7A827" w14:textId="77777777" w:rsidR="00775BDF" w:rsidRDefault="00775BDF" w:rsidP="00775BDF">
      <w:pPr>
        <w:pStyle w:val="TextoVieta"/>
        <w:suppressAutoHyphens w:val="0"/>
        <w:spacing w:after="100"/>
        <w:ind w:left="284" w:hanging="284"/>
      </w:pPr>
      <w:r w:rsidRPr="00CF7F9E">
        <w:rPr>
          <w:b/>
        </w:rPr>
        <w:t>EMERGENCIA:</w:t>
      </w:r>
      <w:r>
        <w:rPr>
          <w:b/>
        </w:rPr>
        <w:t xml:space="preserve"> </w:t>
      </w:r>
      <w:r>
        <w:t xml:space="preserve">La situación de la zona </w:t>
      </w:r>
      <w:r w:rsidRPr="003052FE">
        <w:t>es ON o PRUEBAS, todos</w:t>
      </w:r>
      <w:r>
        <w:t xml:space="preserve"> los datos recibidos de la zona permiten que ésta participe en la RCP con normalidad (no cumple los criterios de paso a INACTIVO), pero la zona cumple con el criterio de paso a emergencia. El criterio de paso a emergencia de la zona se describe en la sección </w:t>
      </w:r>
      <w:r w:rsidRPr="00CF7F9E">
        <w:rPr>
          <w:b/>
        </w:rPr>
        <w:t>8.2</w:t>
      </w:r>
      <w:r>
        <w:rPr>
          <w:b/>
        </w:rPr>
        <w:t>.</w:t>
      </w:r>
    </w:p>
    <w:p w14:paraId="042AC939" w14:textId="77777777" w:rsidR="00775BDF" w:rsidRDefault="00775BDF" w:rsidP="00775BDF">
      <w:pPr>
        <w:pStyle w:val="TextonormalREE"/>
      </w:pPr>
      <w:r>
        <w:t>Una vez que una zona está en este estado permanece en él hasta que se cumpla una de las siguientes condiciones:</w:t>
      </w:r>
    </w:p>
    <w:p w14:paraId="78763624" w14:textId="77777777" w:rsidR="00775BDF" w:rsidRDefault="00775BDF" w:rsidP="00775BDF">
      <w:pPr>
        <w:pStyle w:val="TextoVieta"/>
        <w:suppressAutoHyphens w:val="0"/>
        <w:spacing w:after="100"/>
        <w:ind w:left="284" w:hanging="284"/>
      </w:pPr>
      <w:r>
        <w:t xml:space="preserve">el operador ejecuta un </w:t>
      </w:r>
      <w:proofErr w:type="spellStart"/>
      <w:r w:rsidRPr="00CF7F9E">
        <w:rPr>
          <w:i/>
        </w:rPr>
        <w:t>reset</w:t>
      </w:r>
      <w:proofErr w:type="spellEnd"/>
      <w:r>
        <w:t xml:space="preserve"> de la RCP.</w:t>
      </w:r>
    </w:p>
    <w:p w14:paraId="6A080A3F" w14:textId="0B14EBD9" w:rsidR="00775BDF" w:rsidRDefault="00775BDF" w:rsidP="00775BDF">
      <w:pPr>
        <w:pStyle w:val="TextoVieta"/>
        <w:suppressAutoHyphens w:val="0"/>
        <w:spacing w:after="100"/>
        <w:ind w:left="284" w:hanging="284"/>
      </w:pPr>
      <w:r>
        <w:t>la zona cumple las condiciones que se han descrito para pasar a estado INACTIVO.</w:t>
      </w:r>
    </w:p>
    <w:p w14:paraId="517E06CD" w14:textId="77777777" w:rsidR="00775BDF" w:rsidRDefault="00775BDF" w:rsidP="00775BDF">
      <w:pPr>
        <w:pStyle w:val="TextoVieta"/>
        <w:suppressAutoHyphens w:val="0"/>
        <w:spacing w:after="100"/>
        <w:ind w:left="284" w:hanging="284"/>
      </w:pPr>
      <w:r>
        <w:t xml:space="preserve">la zona cumple las condiciones para pasar a estado ACTIVO, tal y como se describe en la sección </w:t>
      </w:r>
      <w:r w:rsidRPr="00CF7F9E">
        <w:rPr>
          <w:b/>
        </w:rPr>
        <w:t>8.</w:t>
      </w:r>
      <w:r>
        <w:rPr>
          <w:b/>
        </w:rPr>
        <w:t>2</w:t>
      </w:r>
      <w:r>
        <w:t>.</w:t>
      </w:r>
    </w:p>
    <w:p w14:paraId="6AD7C03C" w14:textId="77777777" w:rsidR="00775BDF" w:rsidRDefault="00775BDF" w:rsidP="00775BDF">
      <w:pPr>
        <w:pStyle w:val="TextonormalREE"/>
      </w:pPr>
      <w:r>
        <w:t xml:space="preserve">Para evitar inestabilidades en el funcionamiento de la RCP, la salida de la zona del estado OFF y del estado INACTIVO debe ser al estado EMERGENCIA. El error de respuesta se inicializa tal y como se describe en la sección </w:t>
      </w:r>
      <w:r w:rsidRPr="00CF7F9E">
        <w:rPr>
          <w:b/>
        </w:rPr>
        <w:t>8.1</w:t>
      </w:r>
      <w:r>
        <w:t>.</w:t>
      </w:r>
    </w:p>
    <w:p w14:paraId="71F6AEDC" w14:textId="77777777" w:rsidR="00775BDF" w:rsidRDefault="00775BDF" w:rsidP="00775BDF">
      <w:pPr>
        <w:pStyle w:val="TtuloREE"/>
        <w:numPr>
          <w:ilvl w:val="0"/>
          <w:numId w:val="8"/>
        </w:numPr>
      </w:pPr>
      <w:bookmarkStart w:id="88" w:name="_Toc516729513"/>
      <w:r>
        <w:t>Modos de la RCP</w:t>
      </w:r>
      <w:bookmarkStart w:id="89" w:name="_Toc516729514"/>
      <w:bookmarkEnd w:id="88"/>
    </w:p>
    <w:p w14:paraId="1F9F31DF" w14:textId="77777777" w:rsidR="00775BDF" w:rsidRDefault="00775BDF" w:rsidP="00775BDF">
      <w:pPr>
        <w:pStyle w:val="SubttuloREE"/>
      </w:pPr>
      <w:r>
        <w:t xml:space="preserve">6.1. </w:t>
      </w:r>
      <w:r w:rsidRPr="00D9764E">
        <w:t>Descripción</w:t>
      </w:r>
      <w:r>
        <w:t xml:space="preserve"> de los modos de la RCP</w:t>
      </w:r>
      <w:bookmarkEnd w:id="89"/>
    </w:p>
    <w:p w14:paraId="39490CE8" w14:textId="77777777" w:rsidR="00775BDF" w:rsidRDefault="00775BDF" w:rsidP="00775BDF">
      <w:pPr>
        <w:pStyle w:val="TextonormalREE"/>
      </w:pPr>
      <w:r>
        <w:t>La RCP se ejecuta en cada momento en uno de los seis modos siguientes:</w:t>
      </w:r>
    </w:p>
    <w:p w14:paraId="4280F267" w14:textId="77777777" w:rsidR="00775BDF" w:rsidRDefault="00775BDF" w:rsidP="00775BDF">
      <w:pPr>
        <w:pStyle w:val="TextoVieta"/>
        <w:suppressAutoHyphens w:val="0"/>
        <w:spacing w:after="100"/>
        <w:ind w:left="284" w:hanging="284"/>
      </w:pPr>
      <w:r w:rsidRPr="00E83768">
        <w:rPr>
          <w:b/>
        </w:rPr>
        <w:lastRenderedPageBreak/>
        <w:t>NORMAL:</w:t>
      </w:r>
      <w:r>
        <w:t xml:space="preserve"> El modo NORMAL de la RCP representa el estado más deseable de la operación del sistema conjunto.</w:t>
      </w:r>
    </w:p>
    <w:p w14:paraId="67E03641" w14:textId="30A58B02" w:rsidR="00775BDF" w:rsidRDefault="00775BDF" w:rsidP="00775BDF">
      <w:pPr>
        <w:pStyle w:val="TextoVieta"/>
        <w:suppressAutoHyphens w:val="0"/>
        <w:spacing w:after="100"/>
        <w:ind w:left="284" w:hanging="284"/>
      </w:pPr>
      <w:r w:rsidRPr="00E83768">
        <w:rPr>
          <w:b/>
        </w:rPr>
        <w:t>FRECUENCIA:</w:t>
      </w:r>
      <w:r>
        <w:t xml:space="preserve"> El modo FRECUENCIA de la RCP es representativo de la situación en la cual el sistema peninsular, bien se ha quedado aislado de Francia, o bien se comporta como si se hubiese producido dicha situación de aislamiento. La función de la RCP toma las medidas apropiadas tendentes a mantener la seguridad del sistema, las cuales se traducen en regular en modo NORMAL suponiendo un </w:t>
      </w:r>
      <w:r w:rsidRPr="0073167A">
        <w:t xml:space="preserve">desvío de </w:t>
      </w:r>
      <w:r w:rsidRPr="00D9764E">
        <w:t>intercambio nulo (NIDR = 0).</w:t>
      </w:r>
    </w:p>
    <w:p w14:paraId="1F8E377A" w14:textId="55D875D9" w:rsidR="00775BDF" w:rsidRDefault="00775BDF" w:rsidP="00775BDF">
      <w:pPr>
        <w:pStyle w:val="TextonormalREE"/>
        <w:ind w:left="284"/>
      </w:pPr>
      <w:r>
        <w:t xml:space="preserve">El modo FRECUENCIA permanece efectivo hasta que se restablece la conexión con Francia, o desaparece la situación que originó el paso a este modo. La sección </w:t>
      </w:r>
      <w:r w:rsidRPr="00E83768">
        <w:rPr>
          <w:b/>
        </w:rPr>
        <w:t>6.2</w:t>
      </w:r>
      <w:r>
        <w:t xml:space="preserve"> describe la lógica de paso a modo frecuencia y de </w:t>
      </w:r>
      <w:r w:rsidR="00901F9B">
        <w:t xml:space="preserve">la </w:t>
      </w:r>
      <w:r>
        <w:t>salida del mismo.</w:t>
      </w:r>
    </w:p>
    <w:p w14:paraId="2DF31152" w14:textId="77777777" w:rsidR="00775BDF" w:rsidRDefault="00775BDF" w:rsidP="00775BDF">
      <w:pPr>
        <w:pStyle w:val="TextoVieta"/>
        <w:suppressAutoHyphens w:val="0"/>
        <w:spacing w:after="100"/>
        <w:ind w:left="284" w:hanging="284"/>
      </w:pPr>
      <w:r w:rsidRPr="0073167A">
        <w:rPr>
          <w:b/>
        </w:rPr>
        <w:t>MODO</w:t>
      </w:r>
      <w:r w:rsidRPr="0073167A">
        <w:t xml:space="preserve"> </w:t>
      </w:r>
      <w:r w:rsidRPr="0073167A">
        <w:rPr>
          <w:b/>
        </w:rPr>
        <w:t>CONTROL BLOCK A REGULAR PENÍNSULA:</w:t>
      </w:r>
      <w:r w:rsidRPr="0073167A">
        <w:t xml:space="preserve"> En este modo, la RCP pasa a regular únicamente el desvío con Francia, actuando como si la Península Ibérica fuese un bloque de control único. </w:t>
      </w:r>
    </w:p>
    <w:p w14:paraId="60EC5400" w14:textId="77777777" w:rsidR="00775BDF" w:rsidRPr="0073167A" w:rsidRDefault="00775BDF" w:rsidP="00775BDF">
      <w:pPr>
        <w:pStyle w:val="TextoVieta"/>
        <w:numPr>
          <w:ilvl w:val="0"/>
          <w:numId w:val="0"/>
        </w:numPr>
        <w:ind w:left="284"/>
      </w:pPr>
      <w:r w:rsidRPr="0073167A">
        <w:t>Este modo puede establecerse manualmente, o bien de forma automática cuando la medida del desvío de intercambio con Portugal es inválida durante un tiempo superior a u</w:t>
      </w:r>
      <w:r>
        <w:t xml:space="preserve">n número de ciclos determinado </w:t>
      </w:r>
      <w:r w:rsidRPr="0073167A">
        <w:rPr>
          <w:b/>
        </w:rPr>
        <w:t>CBLIM</w:t>
      </w:r>
      <w:r w:rsidRPr="0073167A">
        <w:t>.</w:t>
      </w:r>
    </w:p>
    <w:p w14:paraId="655F5C57" w14:textId="77777777" w:rsidR="00775BDF" w:rsidRPr="00F8239B" w:rsidRDefault="00775BDF" w:rsidP="00775BDF">
      <w:pPr>
        <w:pStyle w:val="TextoVieta"/>
        <w:suppressAutoHyphens w:val="0"/>
        <w:spacing w:after="100"/>
        <w:ind w:left="284" w:hanging="284"/>
      </w:pPr>
      <w:r w:rsidRPr="00F33642">
        <w:rPr>
          <w:b/>
        </w:rPr>
        <w:t>FROZEN:</w:t>
      </w:r>
      <w:r>
        <w:t xml:space="preserve"> </w:t>
      </w:r>
      <w:r w:rsidRPr="00F8239B">
        <w:t xml:space="preserve">Este modo </w:t>
      </w:r>
      <w:r>
        <w:t xml:space="preserve">de ejecución hace que todas las zonas de regulación en estado Activo o Emergencia pasen a regular en Modo Permisivo. En este modo se </w:t>
      </w:r>
      <w:r w:rsidRPr="00F8239B">
        <w:t xml:space="preserve">modifica el valor de la contribución requerida a cada zona, de forma que su Error de Control de Área sea igual a 0 en cada ciclo de ejecución. De esta forma se congela la respuesta esperada de cada zona. </w:t>
      </w:r>
    </w:p>
    <w:p w14:paraId="1666555E" w14:textId="3CA890F0" w:rsidR="00775BDF" w:rsidRDefault="00775BDF" w:rsidP="00775BDF">
      <w:pPr>
        <w:pStyle w:val="TextonormalREE"/>
        <w:ind w:left="284"/>
      </w:pPr>
      <w:r w:rsidRPr="00F8239B">
        <w:t xml:space="preserve">El modo FROZEN se activa automáticamente ante situaciones de emergencia en el sistema europeo (desvíos de frecuencia mayores de </w:t>
      </w:r>
      <w:r w:rsidRPr="00F8239B">
        <w:rPr>
          <w:b/>
        </w:rPr>
        <w:t>MFF</w:t>
      </w:r>
      <w:r w:rsidRPr="00F8239B">
        <w:t xml:space="preserve"> mHz con duración superior a </w:t>
      </w:r>
      <w:r w:rsidRPr="00F8239B">
        <w:rPr>
          <w:b/>
        </w:rPr>
        <w:t>MFT</w:t>
      </w:r>
      <w:r w:rsidRPr="00F8239B">
        <w:t xml:space="preserve"> segundos). También se podrá conmutar manualmente a este modo cuando la RCP esté funcionando previamente en modo NORMAL o FRECUENCIA.</w:t>
      </w:r>
    </w:p>
    <w:p w14:paraId="6EE5AFDE" w14:textId="77777777" w:rsidR="00775BDF" w:rsidRDefault="00775BDF" w:rsidP="00775BDF">
      <w:pPr>
        <w:pStyle w:val="TextoVieta"/>
        <w:suppressAutoHyphens w:val="0"/>
        <w:spacing w:after="100"/>
        <w:ind w:left="284" w:hanging="284"/>
      </w:pPr>
      <w:r w:rsidRPr="00E83768">
        <w:rPr>
          <w:b/>
        </w:rPr>
        <w:t>NULO:</w:t>
      </w:r>
      <w:r>
        <w:t xml:space="preserve"> Este modo se establece cuando el modo de la RCP no se puede determinar con certeza como NORMAL, FRECUENCIA, CONTROL BLOCK PENÍNSULA o FROZEN. </w:t>
      </w:r>
    </w:p>
    <w:p w14:paraId="7C98C4BE" w14:textId="77777777" w:rsidR="00775BDF" w:rsidRDefault="00775BDF" w:rsidP="00775BDF">
      <w:pPr>
        <w:pStyle w:val="TextonormalREE"/>
        <w:ind w:left="284"/>
      </w:pPr>
      <w:r>
        <w:t xml:space="preserve">El modo NULO, una vez que se establece, permanece efectivo bien hasta que uno de los otros modos pueda determinarse sin ambigüedad, o bien hasta que, transcurrido un tiempo </w:t>
      </w:r>
      <w:r w:rsidRPr="00E83768">
        <w:rPr>
          <w:b/>
        </w:rPr>
        <w:t>NTOLIM</w:t>
      </w:r>
      <w:r>
        <w:t xml:space="preserve"> dado, la Regulación Compartida pase a modo suspendido automáticamente.</w:t>
      </w:r>
    </w:p>
    <w:p w14:paraId="0BC098D9" w14:textId="77777777" w:rsidR="00775BDF" w:rsidRDefault="00775BDF" w:rsidP="00775BDF">
      <w:pPr>
        <w:pStyle w:val="TextoVieta"/>
        <w:suppressAutoHyphens w:val="0"/>
        <w:spacing w:after="100"/>
        <w:ind w:left="284" w:hanging="284"/>
      </w:pPr>
      <w:r w:rsidRPr="0071667F">
        <w:rPr>
          <w:b/>
        </w:rPr>
        <w:t>SUSPENDIDO</w:t>
      </w:r>
      <w:r>
        <w:t xml:space="preserve">: La RCP se suspende preventivamente al estar en modo NULO más de un tiempo definido </w:t>
      </w:r>
      <w:r>
        <w:rPr>
          <w:b/>
        </w:rPr>
        <w:t>NTOLIM</w:t>
      </w:r>
      <w:r>
        <w:t>.</w:t>
      </w:r>
    </w:p>
    <w:p w14:paraId="76B47EFE" w14:textId="77777777" w:rsidR="00775BDF" w:rsidRDefault="00775BDF" w:rsidP="00775BDF">
      <w:pPr>
        <w:pStyle w:val="SubttuloREE"/>
      </w:pPr>
      <w:bookmarkStart w:id="90" w:name="_Toc516729515"/>
      <w:r>
        <w:t>6.2. Determinación del modo de la RCP</w:t>
      </w:r>
      <w:bookmarkEnd w:id="90"/>
    </w:p>
    <w:p w14:paraId="0578BF07" w14:textId="77777777" w:rsidR="00775BDF" w:rsidRDefault="00775BDF" w:rsidP="00775BDF">
      <w:pPr>
        <w:pStyle w:val="TextonormalREE"/>
      </w:pPr>
      <w:r>
        <w:t>El modo de la RCP se determina tras la asignación de los estados de zona, en el orden y forma siguiente:</w:t>
      </w:r>
    </w:p>
    <w:p w14:paraId="044520A0" w14:textId="77777777" w:rsidR="00775BDF" w:rsidRPr="00F4787F" w:rsidRDefault="00775BDF" w:rsidP="00F4787F">
      <w:pPr>
        <w:pStyle w:val="NumerosPR"/>
        <w:numPr>
          <w:ilvl w:val="0"/>
          <w:numId w:val="62"/>
        </w:numPr>
        <w:rPr>
          <w:color w:val="auto"/>
          <w:sz w:val="20"/>
        </w:rPr>
      </w:pPr>
      <w:r w:rsidRPr="00F4787F">
        <w:rPr>
          <w:color w:val="auto"/>
          <w:szCs w:val="24"/>
        </w:rPr>
        <w:t>Chequeo de modo NULO</w:t>
      </w:r>
    </w:p>
    <w:p w14:paraId="6B014CA0" w14:textId="77777777" w:rsidR="00775BDF" w:rsidRDefault="00775BDF" w:rsidP="00775BDF">
      <w:pPr>
        <w:pStyle w:val="TextonormalREE"/>
      </w:pPr>
      <w:r>
        <w:t>Las condiciones de paso a NULO son cualesquiera de las siguientes:</w:t>
      </w:r>
    </w:p>
    <w:p w14:paraId="2BE5804D" w14:textId="77777777" w:rsidR="00775BDF" w:rsidRDefault="00775BDF" w:rsidP="00775BDF">
      <w:pPr>
        <w:pStyle w:val="TextoVieta"/>
        <w:suppressAutoHyphens w:val="0"/>
        <w:spacing w:after="100"/>
        <w:ind w:left="284" w:hanging="284"/>
      </w:pPr>
      <w:r>
        <w:t>El valor del desvío del intercambio neto entre España y Francia (NID</w:t>
      </w:r>
      <w:r w:rsidRPr="000E09C2">
        <w:rPr>
          <w:vertAlign w:val="subscript"/>
        </w:rPr>
        <w:t>F</w:t>
      </w:r>
      <w:r>
        <w:t>) es inválido (</w:t>
      </w:r>
      <w:proofErr w:type="spellStart"/>
      <w:r>
        <w:t>p.e</w:t>
      </w:r>
      <w:proofErr w:type="spellEnd"/>
      <w:r>
        <w:t>. debido a la pérdida de alguna de las telemedidas que forman este valor) y el Sistema Peninsular no está aislado de Francia.</w:t>
      </w:r>
    </w:p>
    <w:p w14:paraId="1E77CC49" w14:textId="77777777" w:rsidR="00775BDF" w:rsidRDefault="00775BDF" w:rsidP="00775BDF">
      <w:pPr>
        <w:pStyle w:val="TextoVieta"/>
        <w:suppressAutoHyphens w:val="0"/>
        <w:spacing w:after="100"/>
        <w:ind w:left="284" w:hanging="284"/>
      </w:pPr>
      <w:r>
        <w:t>El valor de la frecuencia f</w:t>
      </w:r>
      <w:r w:rsidRPr="000E09C2">
        <w:rPr>
          <w:vertAlign w:val="subscript"/>
        </w:rPr>
        <w:t>a</w:t>
      </w:r>
      <w:r>
        <w:rPr>
          <w:rStyle w:val="Refdenotaalpie"/>
        </w:rPr>
        <w:footnoteReference w:id="3"/>
      </w:r>
      <w:r>
        <w:t xml:space="preserve">  es inválido.</w:t>
      </w:r>
    </w:p>
    <w:p w14:paraId="0AF91986" w14:textId="77777777" w:rsidR="00775BDF" w:rsidRDefault="00775BDF" w:rsidP="00775BDF">
      <w:pPr>
        <w:pStyle w:val="TextoVieta"/>
        <w:suppressAutoHyphens w:val="0"/>
        <w:spacing w:after="100"/>
        <w:ind w:left="284" w:hanging="284"/>
      </w:pPr>
      <w:r>
        <w:t>No hay capacidad de regulación, es decir, no existen zonas cuyo estado sea ACTIVO o EMERGENCIA.</w:t>
      </w:r>
    </w:p>
    <w:p w14:paraId="1154CF12" w14:textId="77777777" w:rsidR="00775BDF" w:rsidRDefault="00775BDF" w:rsidP="00775BDF">
      <w:pPr>
        <w:pStyle w:val="TextoVieta"/>
        <w:suppressAutoHyphens w:val="0"/>
        <w:spacing w:after="100"/>
        <w:ind w:left="284" w:hanging="284"/>
      </w:pPr>
      <w:r>
        <w:t>No puede detectarse con certeza el estado de conexión con Francia.</w:t>
      </w:r>
    </w:p>
    <w:p w14:paraId="7D98B183" w14:textId="77777777" w:rsidR="00775BDF" w:rsidRPr="00F4787F" w:rsidRDefault="00775BDF" w:rsidP="00775BDF">
      <w:pPr>
        <w:pStyle w:val="NumerosPR"/>
        <w:numPr>
          <w:ilvl w:val="0"/>
          <w:numId w:val="10"/>
        </w:numPr>
        <w:rPr>
          <w:rFonts w:cs="Times New Roman"/>
          <w:color w:val="auto"/>
          <w:szCs w:val="24"/>
        </w:rPr>
      </w:pPr>
      <w:r w:rsidRPr="00F4787F">
        <w:rPr>
          <w:rFonts w:cs="Times New Roman"/>
          <w:color w:val="auto"/>
          <w:szCs w:val="24"/>
        </w:rPr>
        <w:t>Chequeo de modo FRECUENCIA</w:t>
      </w:r>
    </w:p>
    <w:p w14:paraId="65DEF5D5" w14:textId="77777777" w:rsidR="00775BDF" w:rsidRDefault="00775BDF" w:rsidP="00775BDF">
      <w:pPr>
        <w:pStyle w:val="TextonormalREE"/>
      </w:pPr>
      <w:r>
        <w:lastRenderedPageBreak/>
        <w:t>Si el modo no es NULO, se verifica si se cumple alguna de las condiciones de paso a modo FRECUENCIA:</w:t>
      </w:r>
    </w:p>
    <w:p w14:paraId="3589E756" w14:textId="77777777" w:rsidR="00775BDF" w:rsidRDefault="00775BDF" w:rsidP="00775BDF">
      <w:pPr>
        <w:pStyle w:val="TextoVieta"/>
        <w:suppressAutoHyphens w:val="0"/>
        <w:spacing w:after="100"/>
        <w:ind w:left="284" w:hanging="284"/>
      </w:pPr>
      <w:r>
        <w:t>Se ha detectado que el sistema peninsular está aislado de Francia</w:t>
      </w:r>
      <w:r>
        <w:rPr>
          <w:b/>
        </w:rPr>
        <w:t>.</w:t>
      </w:r>
    </w:p>
    <w:p w14:paraId="067CAADB" w14:textId="77777777" w:rsidR="00775BDF" w:rsidRDefault="00775BDF" w:rsidP="00775BDF">
      <w:pPr>
        <w:pStyle w:val="TextoVieta"/>
        <w:suppressAutoHyphens w:val="0"/>
        <w:spacing w:after="100"/>
        <w:ind w:left="284" w:hanging="284"/>
      </w:pPr>
      <w:r>
        <w:t>El sistema se comporta como si estuviese desconectado de Francia. Para ello se deben cumplir las condiciones siguientes:</w:t>
      </w:r>
    </w:p>
    <w:p w14:paraId="77B35A83" w14:textId="77777777" w:rsidR="00775BDF" w:rsidRDefault="00775BDF" w:rsidP="00775BDF">
      <w:pPr>
        <w:pStyle w:val="TextoVieta"/>
        <w:numPr>
          <w:ilvl w:val="1"/>
          <w:numId w:val="2"/>
        </w:numPr>
        <w:suppressAutoHyphens w:val="0"/>
        <w:spacing w:after="100"/>
        <w:ind w:left="426" w:hanging="284"/>
      </w:pPr>
      <w:r>
        <w:t>El desvío de frecuencia</w:t>
      </w:r>
      <w:r>
        <w:rPr>
          <w:rStyle w:val="Refdenotaalpie"/>
        </w:rPr>
        <w:footnoteReference w:id="4"/>
      </w:r>
      <w:r>
        <w:t xml:space="preserve"> es del mismo signo que el desvío con Francia, es decir </w:t>
      </w:r>
      <w:proofErr w:type="spellStart"/>
      <w:r>
        <w:t>Δf</w:t>
      </w:r>
      <w:proofErr w:type="spellEnd"/>
      <w:r>
        <w:t xml:space="preserve"> · NID</w:t>
      </w:r>
      <w:r w:rsidRPr="000E09C2">
        <w:rPr>
          <w:vertAlign w:val="subscript"/>
        </w:rPr>
        <w:t>F</w:t>
      </w:r>
      <w:r>
        <w:t xml:space="preserve"> &gt; 0.</w:t>
      </w:r>
    </w:p>
    <w:p w14:paraId="594383A9" w14:textId="77777777" w:rsidR="00775BDF" w:rsidRDefault="00775BDF" w:rsidP="00775BDF">
      <w:pPr>
        <w:pStyle w:val="TextoVieta"/>
        <w:numPr>
          <w:ilvl w:val="1"/>
          <w:numId w:val="2"/>
        </w:numPr>
        <w:suppressAutoHyphens w:val="0"/>
        <w:spacing w:after="100"/>
        <w:ind w:left="426" w:hanging="284"/>
      </w:pPr>
      <w:r>
        <w:t xml:space="preserve">El valor absoluto del desvío de frecuencia es superior a un umbral </w:t>
      </w:r>
      <w:r w:rsidRPr="00FE4135">
        <w:rPr>
          <w:b/>
        </w:rPr>
        <w:t>UM</w:t>
      </w:r>
      <w:r>
        <w:t xml:space="preserve">, es decir </w:t>
      </w:r>
      <w:proofErr w:type="spellStart"/>
      <w:r>
        <w:t>Δf</w:t>
      </w:r>
      <w:proofErr w:type="spellEnd"/>
      <w:r>
        <w:t xml:space="preserve"> &gt; </w:t>
      </w:r>
      <w:r w:rsidRPr="00FE4135">
        <w:rPr>
          <w:b/>
        </w:rPr>
        <w:t>UM</w:t>
      </w:r>
      <w:r>
        <w:t xml:space="preserve">. Si en ciclo previo la RCP ya estaba en modo FRECUENCIA, dicho umbral se ve disminuido en una banda muerta </w:t>
      </w:r>
      <w:r w:rsidRPr="00FE4135">
        <w:rPr>
          <w:b/>
        </w:rPr>
        <w:t>BM</w:t>
      </w:r>
      <w:r>
        <w:t xml:space="preserve">, es decir </w:t>
      </w:r>
      <w:proofErr w:type="spellStart"/>
      <w:r>
        <w:t>Δf</w:t>
      </w:r>
      <w:proofErr w:type="spellEnd"/>
      <w:r>
        <w:t xml:space="preserve"> &gt; </w:t>
      </w:r>
      <w:r w:rsidRPr="00FE4135">
        <w:rPr>
          <w:b/>
        </w:rPr>
        <w:t>UM</w:t>
      </w:r>
      <w:r>
        <w:t xml:space="preserve"> - </w:t>
      </w:r>
      <w:r w:rsidRPr="00FE4135">
        <w:rPr>
          <w:b/>
        </w:rPr>
        <w:t>BM</w:t>
      </w:r>
      <w:r>
        <w:t xml:space="preserve"> [Hz].</w:t>
      </w:r>
    </w:p>
    <w:p w14:paraId="0E1EDB3D" w14:textId="77777777" w:rsidR="00775BDF" w:rsidRPr="00F4787F" w:rsidRDefault="00775BDF" w:rsidP="00775BDF">
      <w:pPr>
        <w:pStyle w:val="NumerosPR"/>
        <w:numPr>
          <w:ilvl w:val="0"/>
          <w:numId w:val="10"/>
        </w:numPr>
        <w:rPr>
          <w:color w:val="auto"/>
          <w:szCs w:val="20"/>
        </w:rPr>
      </w:pPr>
      <w:r w:rsidRPr="00F4787F">
        <w:rPr>
          <w:rFonts w:cs="Times New Roman"/>
          <w:color w:val="auto"/>
          <w:szCs w:val="24"/>
        </w:rPr>
        <w:t>Chequeo de modo CONTROL BLOCK PENÍNSULA</w:t>
      </w:r>
    </w:p>
    <w:p w14:paraId="50CD7BC4" w14:textId="77777777" w:rsidR="00775BDF" w:rsidRDefault="00775BDF" w:rsidP="00775BDF">
      <w:pPr>
        <w:pStyle w:val="TextonormalREE"/>
      </w:pPr>
      <w:r>
        <w:t xml:space="preserve">Las </w:t>
      </w:r>
      <w:r w:rsidRPr="00FE4135">
        <w:t>condiciones</w:t>
      </w:r>
      <w:r>
        <w:t xml:space="preserve"> de paso a este modo son las siguientes:</w:t>
      </w:r>
    </w:p>
    <w:p w14:paraId="7611E86A" w14:textId="77777777" w:rsidR="00775BDF" w:rsidRDefault="00775BDF" w:rsidP="00775BDF">
      <w:pPr>
        <w:pStyle w:val="TextoVieta"/>
        <w:suppressAutoHyphens w:val="0"/>
        <w:spacing w:after="100"/>
        <w:ind w:left="284" w:hanging="284"/>
      </w:pPr>
      <w:r>
        <w:t>La medida del desvío de intercambio con Portugal es inválida.</w:t>
      </w:r>
    </w:p>
    <w:p w14:paraId="280E1F06" w14:textId="77777777" w:rsidR="00775BDF" w:rsidRDefault="00775BDF" w:rsidP="00775BDF">
      <w:pPr>
        <w:pStyle w:val="TextoVieta"/>
        <w:suppressAutoHyphens w:val="0"/>
        <w:spacing w:after="100"/>
        <w:ind w:left="284" w:hanging="284"/>
      </w:pPr>
      <w:r>
        <w:t xml:space="preserve">La condición anterior permanece durante un tiempo superior a un número de ciclos determinado </w:t>
      </w:r>
      <w:r w:rsidRPr="00FE4135">
        <w:rPr>
          <w:b/>
        </w:rPr>
        <w:t>CBLIM</w:t>
      </w:r>
      <w:r>
        <w:t>.</w:t>
      </w:r>
    </w:p>
    <w:p w14:paraId="40C8EE0A" w14:textId="77777777" w:rsidR="00775BDF" w:rsidRPr="00F4787F" w:rsidRDefault="00775BDF" w:rsidP="00775BDF">
      <w:pPr>
        <w:pStyle w:val="NumerosPR"/>
        <w:numPr>
          <w:ilvl w:val="0"/>
          <w:numId w:val="10"/>
        </w:numPr>
        <w:rPr>
          <w:color w:val="auto"/>
          <w:szCs w:val="20"/>
        </w:rPr>
      </w:pPr>
      <w:r w:rsidRPr="00F4787F">
        <w:rPr>
          <w:rFonts w:cs="Times New Roman"/>
          <w:color w:val="auto"/>
          <w:szCs w:val="24"/>
        </w:rPr>
        <w:t>Chequeo de modo FROZEN</w:t>
      </w:r>
    </w:p>
    <w:p w14:paraId="7760CCB2" w14:textId="77777777" w:rsidR="00775BDF" w:rsidRDefault="00775BDF" w:rsidP="00775BDF">
      <w:pPr>
        <w:pStyle w:val="TextonormalREE"/>
      </w:pPr>
      <w:r>
        <w:t xml:space="preserve">Las </w:t>
      </w:r>
      <w:r w:rsidRPr="00FE4135">
        <w:t>condiciones</w:t>
      </w:r>
      <w:r>
        <w:t xml:space="preserve"> de paso a este modo son las siguientes:</w:t>
      </w:r>
    </w:p>
    <w:p w14:paraId="5799CB6A" w14:textId="77777777" w:rsidR="00775BDF" w:rsidRDefault="00775BDF" w:rsidP="00775BDF">
      <w:pPr>
        <w:pStyle w:val="TextoVieta"/>
        <w:suppressAutoHyphens w:val="0"/>
        <w:spacing w:after="100"/>
        <w:ind w:left="284" w:hanging="284"/>
      </w:pPr>
      <w:r>
        <w:t xml:space="preserve">La medida del desvío de frecuencia es mayor de </w:t>
      </w:r>
      <w:r>
        <w:rPr>
          <w:b/>
        </w:rPr>
        <w:t>MFF</w:t>
      </w:r>
      <w:r w:rsidRPr="002F785C">
        <w:t xml:space="preserve"> [mHz]</w:t>
      </w:r>
      <w:r>
        <w:t>.</w:t>
      </w:r>
    </w:p>
    <w:p w14:paraId="421D7A00" w14:textId="77777777" w:rsidR="00775BDF" w:rsidRDefault="00775BDF" w:rsidP="00775BDF">
      <w:pPr>
        <w:pStyle w:val="TextoVieta"/>
        <w:suppressAutoHyphens w:val="0"/>
        <w:spacing w:after="100"/>
        <w:ind w:left="284" w:hanging="284"/>
      </w:pPr>
      <w:r>
        <w:t xml:space="preserve">La condición anterior permanece durante un tiempo superior a un número de segundos determinado </w:t>
      </w:r>
      <w:r>
        <w:rPr>
          <w:b/>
        </w:rPr>
        <w:t>MFT</w:t>
      </w:r>
      <w:r>
        <w:t>.</w:t>
      </w:r>
    </w:p>
    <w:p w14:paraId="7FDE1954" w14:textId="77777777" w:rsidR="00775BDF" w:rsidRPr="00F4787F" w:rsidRDefault="00775BDF" w:rsidP="00775BDF">
      <w:pPr>
        <w:pStyle w:val="NumerosPR"/>
        <w:numPr>
          <w:ilvl w:val="0"/>
          <w:numId w:val="10"/>
        </w:numPr>
        <w:rPr>
          <w:rFonts w:cs="Times New Roman"/>
          <w:color w:val="auto"/>
          <w:szCs w:val="24"/>
        </w:rPr>
      </w:pPr>
      <w:r w:rsidRPr="00F4787F">
        <w:rPr>
          <w:rFonts w:cs="Times New Roman"/>
          <w:color w:val="auto"/>
          <w:szCs w:val="24"/>
        </w:rPr>
        <w:t>Chequeo de modo NORMAL</w:t>
      </w:r>
    </w:p>
    <w:p w14:paraId="067EA8BA" w14:textId="77777777" w:rsidR="00775BDF" w:rsidRDefault="00775BDF" w:rsidP="00775BDF">
      <w:pPr>
        <w:pStyle w:val="TextonormalREE"/>
      </w:pPr>
      <w:r>
        <w:t>Si tras las comprobaciones anteriores se determina que el modo actual no es NULO, FRECUENCIA, CONTROL BLOCK PENÍNSULA o FROZEN, entonces se deduce que el modo actual es NORMAL.</w:t>
      </w:r>
    </w:p>
    <w:p w14:paraId="441B88C3" w14:textId="77777777" w:rsidR="00775BDF" w:rsidRDefault="00775BDF" w:rsidP="00775BDF">
      <w:pPr>
        <w:pStyle w:val="SubttuloREE"/>
      </w:pPr>
      <w:bookmarkStart w:id="92" w:name="_Toc516729516"/>
      <w:r>
        <w:t xml:space="preserve">6.3. </w:t>
      </w:r>
      <w:r w:rsidRPr="00D9764E">
        <w:t>Suspensión</w:t>
      </w:r>
      <w:r>
        <w:t xml:space="preserve"> y activación de la RCP</w:t>
      </w:r>
      <w:bookmarkEnd w:id="92"/>
    </w:p>
    <w:p w14:paraId="6F5A8C96" w14:textId="77777777" w:rsidR="00775BDF" w:rsidRDefault="00775BDF" w:rsidP="00775BDF">
      <w:pPr>
        <w:pStyle w:val="TextonormalREE"/>
      </w:pPr>
      <w:r>
        <w:t xml:space="preserve">La RCP puede ser activada o suspendida por el operador a través de la pantalla por medio de un punto sensible. </w:t>
      </w:r>
    </w:p>
    <w:p w14:paraId="7FD037F8" w14:textId="77777777" w:rsidR="00775BDF" w:rsidRDefault="00775BDF" w:rsidP="00775BDF">
      <w:pPr>
        <w:pStyle w:val="TextonormalREE"/>
      </w:pPr>
      <w:r>
        <w:t xml:space="preserve">Como se indica en la sección </w:t>
      </w:r>
      <w:r w:rsidRPr="00E67930">
        <w:rPr>
          <w:b/>
        </w:rPr>
        <w:t>6.1</w:t>
      </w:r>
      <w:r>
        <w:t xml:space="preserve">, la RCP puede también ser suspendida automáticamente si el tiempo de funcionamiento en modo NULO supera un umbral </w:t>
      </w:r>
      <w:r w:rsidRPr="00E67930">
        <w:rPr>
          <w:b/>
        </w:rPr>
        <w:t>NTOLIM</w:t>
      </w:r>
      <w:r>
        <w:t xml:space="preserve">. </w:t>
      </w:r>
    </w:p>
    <w:p w14:paraId="7200316F" w14:textId="77777777" w:rsidR="00775BDF" w:rsidRDefault="00775BDF" w:rsidP="00775BDF">
      <w:pPr>
        <w:pStyle w:val="TextonormalREE"/>
      </w:pPr>
      <w:r>
        <w:t xml:space="preserve">Transcurrido un tiempo </w:t>
      </w:r>
      <w:r w:rsidRPr="00E67930">
        <w:rPr>
          <w:b/>
        </w:rPr>
        <w:t>OTOLIM</w:t>
      </w:r>
      <w:r>
        <w:t xml:space="preserve"> tras la suspensión, la situación de las zonas pasa automáticamente a OFF. La situación de las zonas deberá ser pasada manualmente a ON tras la activación.</w:t>
      </w:r>
    </w:p>
    <w:p w14:paraId="0C755169" w14:textId="77777777" w:rsidR="00775BDF" w:rsidRDefault="00775BDF" w:rsidP="00775BDF">
      <w:pPr>
        <w:pStyle w:val="TtuloREE"/>
        <w:numPr>
          <w:ilvl w:val="0"/>
          <w:numId w:val="8"/>
        </w:numPr>
      </w:pPr>
      <w:bookmarkStart w:id="93" w:name="_Toc516729517"/>
      <w:r w:rsidRPr="00D9764E">
        <w:t>Algoritmo</w:t>
      </w:r>
      <w:r>
        <w:t xml:space="preserve"> de la RCP</w:t>
      </w:r>
      <w:bookmarkEnd w:id="93"/>
    </w:p>
    <w:p w14:paraId="0BC0D3C8" w14:textId="77777777" w:rsidR="00775BDF" w:rsidRDefault="00775BDF" w:rsidP="00775BDF">
      <w:pPr>
        <w:pStyle w:val="SubttuloREE"/>
      </w:pPr>
      <w:bookmarkStart w:id="94" w:name="_Toc516729518"/>
      <w:r>
        <w:t xml:space="preserve">7.1. </w:t>
      </w:r>
      <w:r w:rsidRPr="00D9764E">
        <w:t>Requerimiento</w:t>
      </w:r>
      <w:r>
        <w:t xml:space="preserve"> total de la regulación peninsular PRR</w:t>
      </w:r>
      <w:bookmarkEnd w:id="94"/>
    </w:p>
    <w:p w14:paraId="7F8960B1" w14:textId="77777777" w:rsidR="00775BDF" w:rsidRDefault="00775BDF" w:rsidP="00775BDF">
      <w:pPr>
        <w:pStyle w:val="TextonormalREE"/>
      </w:pPr>
      <w:r w:rsidRPr="001D53C3">
        <w:t>El requerimiento total de la regulación peninsular se calcula siempre como sigue:</w:t>
      </w:r>
    </w:p>
    <w:p w14:paraId="032DCADC" w14:textId="2408E45F" w:rsidR="00775BDF" w:rsidRDefault="00775BDF" w:rsidP="00775BDF">
      <w:pPr>
        <w:pStyle w:val="TextonormalREE"/>
        <w:spacing w:line="360" w:lineRule="auto"/>
        <w:rPr>
          <w:i/>
        </w:rPr>
      </w:pPr>
      <m:oMath>
        <m:r>
          <w:rPr>
            <w:rFonts w:ascii="Cambria Math" w:hAnsi="Cambria Math"/>
            <w:sz w:val="24"/>
          </w:rPr>
          <m:t>PRR=</m:t>
        </m:r>
        <m:sSub>
          <m:sSubPr>
            <m:ctrlPr>
              <w:rPr>
                <w:rFonts w:ascii="Cambria Math" w:hAnsi="Cambria Math"/>
                <w:i/>
                <w:sz w:val="24"/>
              </w:rPr>
            </m:ctrlPr>
          </m:sSubPr>
          <m:e>
            <m:r>
              <w:rPr>
                <w:rFonts w:ascii="Cambria Math" w:hAnsi="Cambria Math"/>
                <w:sz w:val="24"/>
              </w:rPr>
              <m:t>F(CNID</m:t>
            </m:r>
          </m:e>
          <m:sub>
            <m:r>
              <w:rPr>
                <w:rFonts w:ascii="Cambria Math" w:hAnsi="Cambria Math"/>
                <w:sz w:val="24"/>
              </w:rPr>
              <m:t>R</m:t>
            </m:r>
          </m:sub>
        </m:sSub>
        <m:r>
          <w:rPr>
            <w:rFonts w:ascii="Cambria Math" w:hAnsi="Cambria Math"/>
            <w:sz w:val="24"/>
          </w:rPr>
          <m:t>+ESTIGCC·</m:t>
        </m:r>
        <m:sSub>
          <m:sSubPr>
            <m:ctrlPr>
              <w:rPr>
                <w:rFonts w:ascii="Cambria Math" w:hAnsi="Cambria Math"/>
                <w:i/>
                <w:sz w:val="24"/>
              </w:rPr>
            </m:ctrlPr>
          </m:sSubPr>
          <m:e>
            <m:r>
              <w:rPr>
                <w:rFonts w:ascii="Cambria Math" w:hAnsi="Cambria Math"/>
                <w:sz w:val="24"/>
              </w:rPr>
              <m:t>P</m:t>
            </m:r>
          </m:e>
          <m:sub>
            <m:r>
              <w:rPr>
                <w:rFonts w:ascii="Cambria Math" w:hAnsi="Cambria Math"/>
                <w:sz w:val="24"/>
              </w:rPr>
              <m:t>corr</m:t>
            </m:r>
          </m:sub>
        </m:sSub>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f>
              <m:fPr>
                <m:ctrlPr>
                  <w:rPr>
                    <w:rFonts w:ascii="Cambria Math" w:hAnsi="Cambria Math"/>
                    <w:i/>
                    <w:sz w:val="24"/>
                  </w:rPr>
                </m:ctrlPr>
              </m:fPr>
              <m:num>
                <m:r>
                  <w:rPr>
                    <w:rFonts w:ascii="Cambria Math" w:hAnsi="Cambria Math"/>
                    <w:sz w:val="24"/>
                  </w:rPr>
                  <m:t>1</m:t>
                </m:r>
              </m:num>
              <m:den>
                <m:r>
                  <w:rPr>
                    <w:rFonts w:ascii="Cambria Math" w:hAnsi="Cambria Math"/>
                    <w:sz w:val="24"/>
                  </w:rPr>
                  <m:t>G</m:t>
                </m:r>
              </m:den>
            </m:f>
          </m:e>
        </m:nary>
        <m:r>
          <w:rPr>
            <w:rFonts w:ascii="Cambria Math" w:hAnsi="Cambria Math" w:hint="eastAsia"/>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NID</m:t>
            </m:r>
          </m:e>
          <m:sub>
            <m:r>
              <w:rPr>
                <w:rFonts w:ascii="Cambria Math" w:hAnsi="Cambria Math"/>
                <w:sz w:val="24"/>
              </w:rPr>
              <m:t>i</m:t>
            </m:r>
          </m:sub>
        </m:sSub>
      </m:oMath>
      <w:r w:rsidRPr="00F36C77">
        <w:t>si</w:t>
      </w:r>
      <w:r>
        <w:rPr>
          <w:i/>
        </w:rPr>
        <w:t xml:space="preserve"> </w:t>
      </w:r>
      <m:oMath>
        <m:d>
          <m:dPr>
            <m:begChr m:val="|"/>
            <m:endChr m:val="|"/>
            <m:ctrlPr>
              <w:rPr>
                <w:rFonts w:ascii="Cambria Math" w:hAnsi="Cambria Math"/>
                <w:i/>
                <w:sz w:val="24"/>
              </w:rPr>
            </m:ctrlPr>
          </m:dPr>
          <m:e>
            <m:r>
              <w:rPr>
                <w:rFonts w:ascii="Cambria Math" w:hAnsi="Cambria Math"/>
                <w:sz w:val="24"/>
              </w:rPr>
              <m:t>PRR</m:t>
            </m:r>
          </m:e>
        </m:d>
        <m:r>
          <w:rPr>
            <w:rFonts w:ascii="Cambria Math" w:hAnsi="Cambria Math"/>
            <w:sz w:val="24"/>
          </w:rPr>
          <m:t>≥DBPRR</m:t>
        </m:r>
      </m:oMath>
      <w:r>
        <w:rPr>
          <w:i/>
        </w:rPr>
        <w:tab/>
      </w:r>
      <w:r>
        <w:rPr>
          <w:i/>
        </w:rPr>
        <w:tab/>
        <w:t>(4a)</w:t>
      </w:r>
    </w:p>
    <w:p w14:paraId="7CEDC1D4" w14:textId="77777777" w:rsidR="00775BDF" w:rsidRDefault="00775BDF" w:rsidP="00775BDF">
      <w:pPr>
        <w:pStyle w:val="TextonormalREE"/>
      </w:pPr>
      <w:r>
        <w:t>o</w:t>
      </w:r>
      <w:r w:rsidRPr="00F36C77">
        <w:t xml:space="preserve"> bien</w:t>
      </w:r>
      <w:r>
        <w:t>:</w:t>
      </w:r>
    </w:p>
    <w:p w14:paraId="4831D28F" w14:textId="77777777" w:rsidR="00775BDF" w:rsidRDefault="00775BDF" w:rsidP="00775BDF">
      <w:pPr>
        <w:pStyle w:val="TextonormalREE"/>
        <w:spacing w:line="360" w:lineRule="auto"/>
        <w:rPr>
          <w:i/>
        </w:rPr>
      </w:pPr>
      <m:oMath>
        <m:r>
          <w:rPr>
            <w:rFonts w:ascii="Cambria Math" w:hAnsi="Cambria Math"/>
          </w:rPr>
          <m:t>PRR=0</m:t>
        </m:r>
      </m:oMath>
      <w:r>
        <w:rPr>
          <w:i/>
        </w:rPr>
        <w:tab/>
      </w:r>
      <w:r w:rsidRPr="00F36C77">
        <w:t>si</w:t>
      </w:r>
      <w:r>
        <w:rPr>
          <w:i/>
        </w:rPr>
        <w:tab/>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&lt;DBPRR</m:t>
        </m:r>
      </m:oMath>
      <w:r>
        <w:rPr>
          <w:i/>
        </w:rPr>
        <w:tab/>
      </w:r>
      <w:r>
        <w:rPr>
          <w:i/>
        </w:rPr>
        <w:tab/>
      </w:r>
      <w:r>
        <w:rPr>
          <w:i/>
        </w:rPr>
        <w:tab/>
      </w:r>
      <w:r>
        <w:rPr>
          <w:i/>
        </w:rPr>
        <w:tab/>
        <w:t>(4b)</w:t>
      </w:r>
    </w:p>
    <w:p w14:paraId="635B52B3" w14:textId="6161EF67" w:rsidR="00775BDF" w:rsidRDefault="00775BDF" w:rsidP="00775BDF">
      <w:pPr>
        <w:pStyle w:val="TextonormalREE"/>
        <w:spacing w:line="360" w:lineRule="auto"/>
      </w:pPr>
      <w:r>
        <w:lastRenderedPageBreak/>
        <w:t>donde</w:t>
      </w:r>
      <w:r w:rsidR="009A707B">
        <w:t>:</w:t>
      </w:r>
      <w:r>
        <w:t xml:space="preserve"> </w:t>
      </w:r>
    </w:p>
    <w:p w14:paraId="41809224" w14:textId="77777777" w:rsidR="00C07CFB" w:rsidRDefault="00C07CFB" w:rsidP="007113A3">
      <w:pPr>
        <w:pStyle w:val="TextonormalREE"/>
        <w:tabs>
          <w:tab w:val="left" w:pos="1560"/>
        </w:tabs>
        <w:spacing w:line="360" w:lineRule="auto"/>
        <w:ind w:left="1985" w:hanging="1985"/>
      </w:pPr>
      <w:r>
        <w:t>F(C</w:t>
      </w:r>
      <w:r w:rsidRPr="00044438">
        <w:t>NID</w:t>
      </w:r>
      <w:r w:rsidRPr="009A707B">
        <w:rPr>
          <w:vertAlign w:val="subscript"/>
        </w:rPr>
        <w:t>R</w:t>
      </w:r>
      <w:r>
        <w:t>)</w:t>
      </w:r>
      <w:r>
        <w:tab/>
        <w:t>=</w:t>
      </w:r>
      <w:r>
        <w:tab/>
        <w:t>valor filtrado del desvío del intercambio neto de regulación NID</w:t>
      </w:r>
      <w:r w:rsidRPr="00F02C1E">
        <w:t>R</w:t>
      </w:r>
      <w:r>
        <w:t xml:space="preserve">, compensado en su caso (véase filtro no lineal en sección </w:t>
      </w:r>
      <w:r w:rsidRPr="009A707B">
        <w:rPr>
          <w:b/>
        </w:rPr>
        <w:t>7.2</w:t>
      </w:r>
      <w:r>
        <w:t>)</w:t>
      </w:r>
    </w:p>
    <w:p w14:paraId="7C73453E" w14:textId="27DCE9F9" w:rsidR="00C07CFB" w:rsidRPr="00C07CFB" w:rsidRDefault="00C07CFB" w:rsidP="007113A3">
      <w:pPr>
        <w:pStyle w:val="TextonormalREE"/>
        <w:tabs>
          <w:tab w:val="left" w:pos="1560"/>
        </w:tabs>
        <w:spacing w:line="360" w:lineRule="auto"/>
        <w:ind w:left="1985" w:hanging="1985"/>
      </w:pPr>
      <w:r>
        <w:t>CNID</w:t>
      </w:r>
      <w:r w:rsidRPr="00EA2F74">
        <w:rPr>
          <w:vertAlign w:val="subscript"/>
        </w:rPr>
        <w:t>R</w:t>
      </w:r>
      <w:r w:rsidR="009A707B">
        <w:rPr>
          <w:vertAlign w:val="subscript"/>
        </w:rPr>
        <w:tab/>
      </w:r>
      <w:r>
        <w:t>=</w:t>
      </w:r>
      <w:r w:rsidR="009A707B">
        <w:tab/>
      </w:r>
      <w:r>
        <w:t>NID</w:t>
      </w:r>
      <w:r w:rsidRPr="00EA2F74">
        <w:rPr>
          <w:vertAlign w:val="subscript"/>
        </w:rPr>
        <w:t>R</w:t>
      </w:r>
      <w:r w:rsidR="00842726">
        <w:rPr>
          <w:vertAlign w:val="subscript"/>
        </w:rPr>
        <w:t xml:space="preserve"> </w:t>
      </w:r>
      <w:r>
        <w:t>+</w:t>
      </w:r>
      <w:r w:rsidR="00842726">
        <w:t xml:space="preserve"> </w:t>
      </w:r>
      <w:proofErr w:type="spellStart"/>
      <w:r>
        <w:t>ESTIGCC·P</w:t>
      </w:r>
      <w:r w:rsidRPr="009F1618">
        <w:rPr>
          <w:vertAlign w:val="subscript"/>
        </w:rPr>
        <w:t>corr</w:t>
      </w:r>
      <w:proofErr w:type="spellEnd"/>
    </w:p>
    <w:p w14:paraId="0C0907D2" w14:textId="2776417A" w:rsidR="00C07CFB" w:rsidRDefault="00C07CFB" w:rsidP="007113A3">
      <w:pPr>
        <w:pStyle w:val="TextonormalREE"/>
        <w:tabs>
          <w:tab w:val="left" w:pos="1560"/>
        </w:tabs>
        <w:spacing w:line="360" w:lineRule="auto"/>
        <w:ind w:left="1985" w:hanging="1985"/>
      </w:pPr>
      <w:r>
        <w:t xml:space="preserve">ESTIGCC </w:t>
      </w:r>
      <w:r w:rsidR="009A707B">
        <w:tab/>
      </w:r>
      <w:r>
        <w:t xml:space="preserve">= </w:t>
      </w:r>
      <w:r>
        <w:tab/>
        <w:t xml:space="preserve">estado de participación </w:t>
      </w:r>
      <w:r w:rsidRPr="0032524F">
        <w:t>de España en IGCC</w:t>
      </w:r>
      <w:r>
        <w:t xml:space="preserve"> (plataforma europea de compensación de desequilibrios; tomará valor 0 en caso de no participar y 1 en caso de que España esté participando en el proceso)</w:t>
      </w:r>
    </w:p>
    <w:p w14:paraId="517DC633" w14:textId="77777777" w:rsidR="00C07CFB" w:rsidRPr="009F1287" w:rsidRDefault="00C07CFB" w:rsidP="007113A3">
      <w:pPr>
        <w:pStyle w:val="TextonormalREE"/>
        <w:tabs>
          <w:tab w:val="left" w:pos="1560"/>
        </w:tabs>
        <w:spacing w:line="360" w:lineRule="auto"/>
        <w:ind w:left="1985" w:hanging="1985"/>
        <w:rPr>
          <w:i/>
        </w:rPr>
      </w:pPr>
      <w:proofErr w:type="spellStart"/>
      <w:r>
        <w:t>P</w:t>
      </w:r>
      <w:r w:rsidRPr="009F1618">
        <w:rPr>
          <w:vertAlign w:val="subscript"/>
        </w:rPr>
        <w:t>corr</w:t>
      </w:r>
      <w:proofErr w:type="spellEnd"/>
      <w:r>
        <w:tab/>
        <w:t>=</w:t>
      </w:r>
      <w:r>
        <w:tab/>
      </w:r>
      <w:r w:rsidRPr="00E54295">
        <w:t xml:space="preserve">Potencia de corrección del desvío </w:t>
      </w:r>
      <w:r>
        <w:t xml:space="preserve">recibida de la plataforma europea de compensación de desequilibrios </w:t>
      </w:r>
      <w:proofErr w:type="spellStart"/>
      <w:r w:rsidRPr="009F1287">
        <w:rPr>
          <w:i/>
        </w:rPr>
        <w:t>Imbalance</w:t>
      </w:r>
      <w:proofErr w:type="spellEnd"/>
      <w:r w:rsidRPr="009F1287">
        <w:rPr>
          <w:i/>
        </w:rPr>
        <w:t xml:space="preserve"> </w:t>
      </w:r>
      <w:proofErr w:type="spellStart"/>
      <w:r w:rsidRPr="009F1287">
        <w:rPr>
          <w:i/>
        </w:rPr>
        <w:t>Netting</w:t>
      </w:r>
      <w:proofErr w:type="spellEnd"/>
      <w:r w:rsidRPr="009F1287">
        <w:rPr>
          <w:i/>
        </w:rPr>
        <w:t>.</w:t>
      </w:r>
    </w:p>
    <w:p w14:paraId="6129743B" w14:textId="77777777" w:rsidR="00775BDF" w:rsidRDefault="00775BDF" w:rsidP="007113A3">
      <w:pPr>
        <w:pStyle w:val="TextonormalREE"/>
        <w:tabs>
          <w:tab w:val="left" w:pos="1560"/>
        </w:tabs>
        <w:spacing w:line="360" w:lineRule="auto"/>
        <w:ind w:left="1985" w:hanging="1985"/>
      </w:pPr>
      <w:r>
        <w:t>G</w:t>
      </w:r>
      <w:r>
        <w:tab/>
        <w:t>=</w:t>
      </w:r>
      <w:r>
        <w:tab/>
        <w:t xml:space="preserve">factor de atenuación del desvío de zona </w:t>
      </w:r>
    </w:p>
    <w:p w14:paraId="0E5CF63F" w14:textId="77777777" w:rsidR="00775BDF" w:rsidRDefault="00775BDF" w:rsidP="007113A3">
      <w:pPr>
        <w:pStyle w:val="TextonormalREE"/>
        <w:tabs>
          <w:tab w:val="left" w:pos="1560"/>
        </w:tabs>
        <w:spacing w:line="360" w:lineRule="auto"/>
        <w:ind w:left="1985" w:hanging="1985"/>
      </w:pPr>
      <w:r>
        <w:t>N</w:t>
      </w:r>
      <w:r>
        <w:tab/>
        <w:t>=</w:t>
      </w:r>
      <w:r>
        <w:tab/>
        <w:t>número de zonas de la Regulación Compartida</w:t>
      </w:r>
    </w:p>
    <w:p w14:paraId="1F5F7733" w14:textId="77777777" w:rsidR="00775BDF" w:rsidRDefault="00775BDF" w:rsidP="007113A3">
      <w:pPr>
        <w:pStyle w:val="TextonormalREE"/>
        <w:tabs>
          <w:tab w:val="left" w:pos="1560"/>
        </w:tabs>
        <w:spacing w:line="360" w:lineRule="auto"/>
        <w:ind w:left="1985" w:hanging="1985"/>
      </w:pPr>
      <w:r>
        <w:t>X</w:t>
      </w:r>
      <w:r w:rsidRPr="009F1618">
        <w:rPr>
          <w:vertAlign w:val="subscript"/>
        </w:rPr>
        <w:t>i</w:t>
      </w:r>
      <w:r>
        <w:tab/>
        <w:t>=</w:t>
      </w:r>
      <w:r>
        <w:tab/>
        <w:t>1 si el estado de la zona i es ACTIVO</w:t>
      </w:r>
    </w:p>
    <w:p w14:paraId="2C6CAEBA" w14:textId="77777777" w:rsidR="00775BDF" w:rsidRDefault="00775BDF" w:rsidP="007113A3">
      <w:pPr>
        <w:pStyle w:val="TextonormalREE"/>
        <w:tabs>
          <w:tab w:val="left" w:pos="1560"/>
        </w:tabs>
        <w:spacing w:line="360" w:lineRule="auto"/>
        <w:ind w:left="1985" w:hanging="1985"/>
      </w:pPr>
      <w:r>
        <w:tab/>
      </w:r>
      <w:r>
        <w:tab/>
        <w:t>0 si el estado de la zona i no es ACTIVO</w:t>
      </w:r>
    </w:p>
    <w:p w14:paraId="6077EF2F" w14:textId="59D29DC6" w:rsidR="00775BDF" w:rsidRDefault="00775BDF" w:rsidP="007113A3">
      <w:pPr>
        <w:pStyle w:val="TextonormalREE"/>
        <w:tabs>
          <w:tab w:val="left" w:pos="1560"/>
        </w:tabs>
        <w:spacing w:line="360" w:lineRule="auto"/>
        <w:ind w:left="1985" w:hanging="1985"/>
      </w:pPr>
      <w:proofErr w:type="spellStart"/>
      <w:r>
        <w:t>NID</w:t>
      </w:r>
      <w:r w:rsidRPr="009F1618">
        <w:rPr>
          <w:vertAlign w:val="subscript"/>
        </w:rPr>
        <w:t>i</w:t>
      </w:r>
      <w:proofErr w:type="spellEnd"/>
      <w:r>
        <w:tab/>
        <w:t>=</w:t>
      </w:r>
      <w:r>
        <w:tab/>
        <w:t xml:space="preserve">desvío de generación </w:t>
      </w:r>
      <w:r w:rsidR="00406DEE">
        <w:t xml:space="preserve">o consumo </w:t>
      </w:r>
      <w:r>
        <w:t>de la zona i</w:t>
      </w:r>
    </w:p>
    <w:p w14:paraId="741FC134" w14:textId="77777777" w:rsidR="00775BDF" w:rsidRDefault="00775BDF" w:rsidP="007113A3">
      <w:pPr>
        <w:pStyle w:val="TextonormalREE"/>
        <w:tabs>
          <w:tab w:val="left" w:pos="1560"/>
        </w:tabs>
        <w:spacing w:line="360" w:lineRule="auto"/>
        <w:ind w:left="1985" w:hanging="1985"/>
      </w:pPr>
      <w:r w:rsidRPr="009F1287">
        <w:rPr>
          <w:b/>
        </w:rPr>
        <w:t>DBPRR</w:t>
      </w:r>
      <w:r>
        <w:tab/>
        <w:t>=</w:t>
      </w:r>
      <w:r>
        <w:tab/>
        <w:t>banda muerta por debajo de la cual se hará PRR = 0</w:t>
      </w:r>
    </w:p>
    <w:p w14:paraId="21350032" w14:textId="77777777" w:rsidR="00775BDF" w:rsidRDefault="00775BDF" w:rsidP="007113A3">
      <w:pPr>
        <w:pStyle w:val="TextonormalREE"/>
        <w:tabs>
          <w:tab w:val="left" w:pos="1560"/>
        </w:tabs>
        <w:spacing w:line="360" w:lineRule="auto"/>
        <w:ind w:left="1985" w:hanging="1985"/>
      </w:pPr>
      <w:r>
        <w:t>El cálculo de intercambio neto de regulación NID</w:t>
      </w:r>
      <w:r w:rsidRPr="009B2780">
        <w:rPr>
          <w:vertAlign w:val="subscript"/>
        </w:rPr>
        <w:t>R</w:t>
      </w:r>
      <w:r>
        <w:t xml:space="preserve"> se realiza como sigue:</w:t>
      </w:r>
    </w:p>
    <w:p w14:paraId="09553C0F" w14:textId="77777777" w:rsidR="00775BDF" w:rsidRDefault="007C50DD" w:rsidP="007113A3">
      <w:pPr>
        <w:pStyle w:val="TextonormalREE"/>
        <w:tabs>
          <w:tab w:val="left" w:pos="1560"/>
        </w:tabs>
        <w:spacing w:line="360" w:lineRule="auto"/>
        <w:ind w:left="1985" w:hanging="1985"/>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P</m:t>
            </m:r>
          </m:sub>
        </m:sSub>
      </m:oMath>
      <w:r w:rsidR="00775BDF">
        <w:tab/>
      </w:r>
      <w:r w:rsidR="00775BDF">
        <w:tab/>
      </w:r>
      <w:r w:rsidR="00775BDF" w:rsidRPr="009B2780">
        <w:rPr>
          <w:i/>
        </w:rPr>
        <w:t>(5)</w:t>
      </w:r>
    </w:p>
    <w:p w14:paraId="34BA2937" w14:textId="7FFB8ACB" w:rsidR="00775BDF" w:rsidRDefault="007C50DD" w:rsidP="007113A3">
      <w:pPr>
        <w:pStyle w:val="TextonormalREE"/>
        <w:tabs>
          <w:tab w:val="left" w:pos="1560"/>
        </w:tabs>
        <w:spacing w:line="360" w:lineRule="auto"/>
        <w:ind w:left="1985" w:hanging="1985"/>
        <w:jc w:val="left"/>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oMath>
      <w:r w:rsidR="00775BDF">
        <w:tab/>
        <w:t xml:space="preserve">si RCP en </w:t>
      </w:r>
      <w:r w:rsidR="00775BDF" w:rsidRPr="0073167A">
        <w:rPr>
          <w:b/>
        </w:rPr>
        <w:t>MODO</w:t>
      </w:r>
      <w:r w:rsidR="00775BDF" w:rsidRPr="0073167A">
        <w:t xml:space="preserve"> </w:t>
      </w:r>
      <w:r w:rsidR="00775BDF" w:rsidRPr="0073167A">
        <w:rPr>
          <w:b/>
        </w:rPr>
        <w:t>CONTROL BLOCK A REGULAR PENÍNSULA</w:t>
      </w:r>
      <w:r w:rsidR="00775BDF">
        <w:rPr>
          <w:b/>
        </w:rPr>
        <w:tab/>
      </w:r>
      <w:r w:rsidR="00775BDF" w:rsidRPr="009B2780">
        <w:rPr>
          <w:i/>
        </w:rPr>
        <w:t xml:space="preserve"> (5</w:t>
      </w:r>
      <w:r w:rsidR="00775BDF">
        <w:rPr>
          <w:i/>
        </w:rPr>
        <w:t>b</w:t>
      </w:r>
      <w:r w:rsidR="00775BDF" w:rsidRPr="009B2780">
        <w:rPr>
          <w:i/>
        </w:rPr>
        <w:t>)</w:t>
      </w:r>
      <w:r w:rsidR="00775BDF">
        <w:rPr>
          <w:i/>
        </w:rPr>
        <w:t>”</w:t>
      </w:r>
    </w:p>
    <w:p w14:paraId="73F50160" w14:textId="1A107203" w:rsidR="00775BDF" w:rsidRDefault="00C37D11" w:rsidP="007113A3">
      <w:pPr>
        <w:pStyle w:val="TextonormalREE"/>
        <w:tabs>
          <w:tab w:val="left" w:pos="1560"/>
        </w:tabs>
        <w:spacing w:line="360" w:lineRule="auto"/>
        <w:ind w:left="1985" w:hanging="1985"/>
      </w:pPr>
      <w:r>
        <w:t>S</w:t>
      </w:r>
      <w:r w:rsidR="00775BDF">
        <w:t>iendo</w:t>
      </w:r>
    </w:p>
    <w:p w14:paraId="1942B4B1" w14:textId="77777777" w:rsidR="00775BDF" w:rsidRDefault="00775BDF" w:rsidP="007113A3">
      <w:pPr>
        <w:pStyle w:val="TextonormalREE"/>
        <w:tabs>
          <w:tab w:val="left" w:pos="1560"/>
        </w:tabs>
        <w:spacing w:line="360" w:lineRule="auto"/>
        <w:ind w:left="1985" w:hanging="1985"/>
      </w:pPr>
      <w:r>
        <w:t>NID</w:t>
      </w:r>
      <w:r w:rsidRPr="009F1618">
        <w:rPr>
          <w:vertAlign w:val="subscript"/>
        </w:rPr>
        <w:t>R</w:t>
      </w:r>
      <w:r>
        <w:tab/>
        <w:t>=</w:t>
      </w:r>
      <w:r>
        <w:tab/>
        <w:t>desvío del intercambio neto de regulación</w:t>
      </w:r>
    </w:p>
    <w:p w14:paraId="2F1AA4AC" w14:textId="77777777" w:rsidR="00775BDF" w:rsidRDefault="00775BDF" w:rsidP="007113A3">
      <w:pPr>
        <w:pStyle w:val="TextonormalREE"/>
        <w:tabs>
          <w:tab w:val="left" w:pos="1560"/>
        </w:tabs>
        <w:spacing w:line="360" w:lineRule="auto"/>
        <w:ind w:left="1985" w:hanging="1985"/>
      </w:pPr>
      <w:r>
        <w:t>NID</w:t>
      </w:r>
      <w:r w:rsidRPr="009F1618">
        <w:rPr>
          <w:vertAlign w:val="subscript"/>
        </w:rPr>
        <w:t>F</w:t>
      </w:r>
      <w:r>
        <w:tab/>
        <w:t>=</w:t>
      </w:r>
      <w:r>
        <w:tab/>
        <w:t>desvío del intercambio neto de España con Francia</w:t>
      </w:r>
    </w:p>
    <w:p w14:paraId="2C2C2112" w14:textId="77777777" w:rsidR="00775BDF" w:rsidRPr="00044438" w:rsidRDefault="00775BDF" w:rsidP="007113A3">
      <w:pPr>
        <w:pStyle w:val="TextonormalREE"/>
        <w:tabs>
          <w:tab w:val="left" w:pos="1560"/>
        </w:tabs>
        <w:spacing w:line="360" w:lineRule="auto"/>
        <w:ind w:left="1985" w:hanging="1985"/>
      </w:pPr>
      <w:r>
        <w:t>NID</w:t>
      </w:r>
      <w:r w:rsidRPr="009F1618">
        <w:rPr>
          <w:vertAlign w:val="subscript"/>
        </w:rPr>
        <w:t>P</w:t>
      </w:r>
      <w:r>
        <w:tab/>
        <w:t>=</w:t>
      </w:r>
      <w:r>
        <w:tab/>
        <w:t>desvío del intercambio neto de España con Portugal</w:t>
      </w:r>
      <w:r w:rsidRPr="009B2780">
        <w:rPr>
          <w:strike/>
        </w:rPr>
        <w:t xml:space="preserve"> </w:t>
      </w:r>
    </w:p>
    <w:p w14:paraId="33FD6710" w14:textId="77777777" w:rsidR="00775BDF" w:rsidRDefault="00775BDF" w:rsidP="007113A3">
      <w:pPr>
        <w:pStyle w:val="TextonormalREE"/>
        <w:tabs>
          <w:tab w:val="left" w:pos="1560"/>
        </w:tabs>
        <w:ind w:left="1985" w:hanging="1985"/>
      </w:pPr>
      <w:r>
        <w:t>El desvío de intercambio neto con Francia NID</w:t>
      </w:r>
      <w:r w:rsidRPr="009B2780">
        <w:rPr>
          <w:vertAlign w:val="subscript"/>
        </w:rPr>
        <w:t>F</w:t>
      </w:r>
      <w:r>
        <w:rPr>
          <w:rStyle w:val="Refdenotaalpie"/>
        </w:rPr>
        <w:footnoteReference w:id="5"/>
      </w:r>
      <w:r>
        <w:t>, se calcula como sigue:</w:t>
      </w:r>
    </w:p>
    <w:p w14:paraId="70B7951C" w14:textId="77777777" w:rsidR="00775BDF" w:rsidRDefault="007C50DD" w:rsidP="007113A3">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F</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F</m:t>
            </m:r>
          </m:sub>
        </m:sSub>
      </m:oMath>
      <w:r w:rsidR="00775BDF">
        <w:tab/>
      </w:r>
      <w:r w:rsidR="00775BDF">
        <w:tab/>
      </w:r>
      <w:r w:rsidR="00775BDF" w:rsidRPr="009B2780">
        <w:rPr>
          <w:i/>
        </w:rPr>
        <w:t>(</w:t>
      </w:r>
      <w:r w:rsidR="00775BDF">
        <w:rPr>
          <w:i/>
        </w:rPr>
        <w:t>6</w:t>
      </w:r>
      <w:r w:rsidR="00775BDF" w:rsidRPr="009B2780">
        <w:rPr>
          <w:i/>
        </w:rPr>
        <w:t>)</w:t>
      </w:r>
    </w:p>
    <w:p w14:paraId="31A7E7F2" w14:textId="77777777" w:rsidR="00775BDF" w:rsidRDefault="00775BDF" w:rsidP="007113A3">
      <w:pPr>
        <w:pStyle w:val="TextonormalREE"/>
        <w:tabs>
          <w:tab w:val="left" w:pos="1560"/>
        </w:tabs>
        <w:ind w:left="1985" w:hanging="1985"/>
      </w:pPr>
      <w:r>
        <w:t>donde:</w:t>
      </w:r>
    </w:p>
    <w:p w14:paraId="1179FA85" w14:textId="77777777" w:rsidR="00775BDF" w:rsidRDefault="00775BDF" w:rsidP="007113A3">
      <w:pPr>
        <w:pStyle w:val="TextonormalREE"/>
        <w:tabs>
          <w:tab w:val="left" w:pos="1560"/>
        </w:tabs>
        <w:ind w:left="1985" w:hanging="1985"/>
      </w:pPr>
      <w:r>
        <w:t>NSI</w:t>
      </w:r>
      <w:r w:rsidRPr="008119A0">
        <w:rPr>
          <w:vertAlign w:val="subscript"/>
        </w:rPr>
        <w:t>F</w:t>
      </w:r>
      <w:r>
        <w:t xml:space="preserve"> </w:t>
      </w:r>
      <w:r>
        <w:tab/>
        <w:t>=</w:t>
      </w:r>
      <w:r>
        <w:tab/>
        <w:t xml:space="preserve">intercambio neto programado de la Península Ibérica con Francia (positivo es una compra de España a Francia) </w:t>
      </w:r>
    </w:p>
    <w:p w14:paraId="0F8C7E5C" w14:textId="77777777" w:rsidR="00775BDF" w:rsidRDefault="00775BDF" w:rsidP="007113A3">
      <w:pPr>
        <w:pStyle w:val="TextonormalREE"/>
        <w:tabs>
          <w:tab w:val="left" w:pos="1560"/>
        </w:tabs>
        <w:ind w:left="1985" w:hanging="1985"/>
      </w:pPr>
      <w:r>
        <w:t>M</w:t>
      </w:r>
      <w:r>
        <w:tab/>
        <w:t>=</w:t>
      </w:r>
      <w:r>
        <w:tab/>
        <w:t xml:space="preserve">número de interconexiones entre España y Francia </w:t>
      </w:r>
    </w:p>
    <w:p w14:paraId="1BD8522F" w14:textId="77777777" w:rsidR="00775BDF" w:rsidRDefault="00775BDF" w:rsidP="007113A3">
      <w:pPr>
        <w:pStyle w:val="TextonormalREE"/>
        <w:tabs>
          <w:tab w:val="left" w:pos="1560"/>
        </w:tabs>
        <w:ind w:left="1985" w:hanging="1985"/>
      </w:pPr>
      <w:r>
        <w:lastRenderedPageBreak/>
        <w:t>PI</w:t>
      </w:r>
      <w:r w:rsidRPr="008119A0">
        <w:rPr>
          <w:vertAlign w:val="subscript"/>
        </w:rPr>
        <w:t>K</w:t>
      </w:r>
      <w:r>
        <w:t xml:space="preserve"> </w:t>
      </w:r>
      <w:r>
        <w:tab/>
        <w:t>=</w:t>
      </w:r>
      <w:r>
        <w:tab/>
        <w:t>intercambio neto filtrado por la interconexión k que cruza la frontera entre España y Francia</w:t>
      </w:r>
      <w:r>
        <w:rPr>
          <w:rStyle w:val="Refdenotaalpie"/>
        </w:rPr>
        <w:footnoteReference w:id="6"/>
      </w:r>
      <w:r>
        <w:t xml:space="preserve"> (la dirección positiva es de Francia hacia España)</w:t>
      </w:r>
    </w:p>
    <w:p w14:paraId="23BB4328" w14:textId="77777777" w:rsidR="00775BDF" w:rsidRDefault="00775BDF" w:rsidP="007113A3">
      <w:pPr>
        <w:pStyle w:val="TextonormalREE"/>
        <w:tabs>
          <w:tab w:val="left" w:pos="1560"/>
        </w:tabs>
        <w:ind w:left="1985" w:hanging="1985"/>
      </w:pPr>
      <w:r>
        <w:t>El desvío del intercambio neto con Portugal NID</w:t>
      </w:r>
      <w:r>
        <w:rPr>
          <w:vertAlign w:val="subscript"/>
        </w:rPr>
        <w:t>P</w:t>
      </w:r>
      <w:r>
        <w:t>, se calcula como sigue:</w:t>
      </w:r>
    </w:p>
    <w:p w14:paraId="620C2374" w14:textId="77777777" w:rsidR="00775BDF" w:rsidRDefault="007C50DD" w:rsidP="007113A3">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P</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P</m:t>
            </m:r>
          </m:sub>
        </m:sSub>
      </m:oMath>
      <w:r w:rsidR="00775BDF">
        <w:tab/>
      </w:r>
      <w:r w:rsidR="00775BDF">
        <w:tab/>
      </w:r>
      <w:r w:rsidR="00775BDF" w:rsidRPr="009B2780">
        <w:rPr>
          <w:i/>
        </w:rPr>
        <w:t>(</w:t>
      </w:r>
      <w:r w:rsidR="00775BDF">
        <w:rPr>
          <w:i/>
        </w:rPr>
        <w:t>7</w:t>
      </w:r>
      <w:r w:rsidR="00775BDF" w:rsidRPr="009B2780">
        <w:rPr>
          <w:i/>
        </w:rPr>
        <w:t>)</w:t>
      </w:r>
    </w:p>
    <w:p w14:paraId="23871599" w14:textId="77777777" w:rsidR="00775BDF" w:rsidRDefault="00775BDF" w:rsidP="007113A3">
      <w:pPr>
        <w:pStyle w:val="TextonormalREE"/>
        <w:tabs>
          <w:tab w:val="left" w:pos="1560"/>
        </w:tabs>
        <w:ind w:left="1985" w:hanging="1985"/>
      </w:pPr>
      <w:r>
        <w:t>donde:</w:t>
      </w:r>
    </w:p>
    <w:p w14:paraId="105461FB" w14:textId="77777777" w:rsidR="00775BDF" w:rsidRDefault="00775BDF" w:rsidP="007113A3">
      <w:pPr>
        <w:pStyle w:val="TextonormalREE"/>
        <w:tabs>
          <w:tab w:val="left" w:pos="1560"/>
        </w:tabs>
        <w:ind w:left="1985" w:hanging="1985"/>
      </w:pPr>
      <w:r>
        <w:t>NSI</w:t>
      </w:r>
      <w:r w:rsidRPr="008119A0">
        <w:rPr>
          <w:vertAlign w:val="subscript"/>
        </w:rPr>
        <w:t xml:space="preserve">P </w:t>
      </w:r>
      <w:r>
        <w:tab/>
        <w:t>=</w:t>
      </w:r>
      <w:r>
        <w:tab/>
        <w:t xml:space="preserve">intercambio neto programado entre España y Portugal (positivo es una compra de Portugal a España) </w:t>
      </w:r>
    </w:p>
    <w:p w14:paraId="103F9408" w14:textId="77777777" w:rsidR="00775BDF" w:rsidRDefault="00775BDF" w:rsidP="007113A3">
      <w:pPr>
        <w:pStyle w:val="TextonormalREE"/>
        <w:tabs>
          <w:tab w:val="left" w:pos="1560"/>
        </w:tabs>
        <w:ind w:left="1985" w:hanging="1985"/>
      </w:pPr>
      <w:r>
        <w:t>M</w:t>
      </w:r>
      <w:r>
        <w:tab/>
        <w:t>=</w:t>
      </w:r>
      <w:r>
        <w:tab/>
        <w:t xml:space="preserve">número de interconexiones entre España y Portugal </w:t>
      </w:r>
    </w:p>
    <w:p w14:paraId="721EB312" w14:textId="77777777" w:rsidR="00775BDF" w:rsidRDefault="00775BDF" w:rsidP="007113A3">
      <w:pPr>
        <w:pStyle w:val="TextonormalREE"/>
        <w:tabs>
          <w:tab w:val="left" w:pos="1560"/>
        </w:tabs>
        <w:ind w:left="1985" w:hanging="1985"/>
      </w:pPr>
      <w:r>
        <w:t>PI</w:t>
      </w:r>
      <w:r w:rsidRPr="008119A0">
        <w:rPr>
          <w:vertAlign w:val="subscript"/>
        </w:rPr>
        <w:t>K</w:t>
      </w:r>
      <w:r>
        <w:t xml:space="preserve"> </w:t>
      </w:r>
      <w:r>
        <w:tab/>
        <w:t>=</w:t>
      </w:r>
      <w:r>
        <w:tab/>
        <w:t>intercambio neto filtrado por la interconexión k que cruza la frontera entre España y Portugal</w:t>
      </w:r>
      <w:r>
        <w:rPr>
          <w:vertAlign w:val="superscript"/>
        </w:rPr>
        <w:t>6</w:t>
      </w:r>
      <w:r>
        <w:t xml:space="preserve"> (la dirección positiva es de España hacia Portugal)</w:t>
      </w:r>
    </w:p>
    <w:p w14:paraId="1EC8B446" w14:textId="77777777" w:rsidR="00C07CFB" w:rsidRDefault="00C07CFB" w:rsidP="00775BDF">
      <w:pPr>
        <w:pStyle w:val="TextonormalREE"/>
      </w:pPr>
    </w:p>
    <w:p w14:paraId="14B8A94A" w14:textId="77777777" w:rsidR="00775BDF" w:rsidRDefault="00775BDF" w:rsidP="00775BDF">
      <w:pPr>
        <w:pStyle w:val="SubttuloREE"/>
        <w:rPr>
          <w:vertAlign w:val="subscript"/>
        </w:rPr>
      </w:pPr>
      <w:bookmarkStart w:id="96" w:name="_Toc516729519"/>
      <w:r>
        <w:t xml:space="preserve">7.2. </w:t>
      </w:r>
      <w:r w:rsidRPr="00D9764E">
        <w:t>Filtrado</w:t>
      </w:r>
      <w:r>
        <w:t xml:space="preserve"> del desvío de intercambio neto de regulación </w:t>
      </w:r>
      <w:r w:rsidR="00C07CFB">
        <w:t>compensado C</w:t>
      </w:r>
      <w:r>
        <w:t>NID</w:t>
      </w:r>
      <w:r>
        <w:rPr>
          <w:vertAlign w:val="subscript"/>
        </w:rPr>
        <w:t>R</w:t>
      </w:r>
      <w:bookmarkEnd w:id="96"/>
    </w:p>
    <w:p w14:paraId="0B4336C8" w14:textId="77777777" w:rsidR="00775BDF" w:rsidRDefault="00775BDF" w:rsidP="00775BDF">
      <w:pPr>
        <w:pStyle w:val="TextonormalREE"/>
      </w:pPr>
      <w:r>
        <w:t xml:space="preserve">El valor de la magnitud </w:t>
      </w:r>
      <w:r w:rsidR="00C07CFB">
        <w:t>C</w:t>
      </w:r>
      <w:r>
        <w:t>NID</w:t>
      </w:r>
      <w:r w:rsidRPr="00F26059">
        <w:rPr>
          <w:vertAlign w:val="subscript"/>
        </w:rPr>
        <w:t>R</w:t>
      </w:r>
      <w:r>
        <w:t xml:space="preserve"> puede contener perturbaciones, a menudo pequeñas, de carácter aleatorio. La función de la RCP incluye un filtro no lineal cuyo objeto es aprovechar la ventaja que supone el procesar la entrada básica o primaria (en este caso el NID</w:t>
      </w:r>
      <w:r w:rsidRPr="00036702">
        <w:rPr>
          <w:vertAlign w:val="subscript"/>
        </w:rPr>
        <w:t>R</w:t>
      </w:r>
      <w:r>
        <w:t xml:space="preserve">) de un sistema de control a través de una lógica de filtrado diseñada para eliminar acciones de control innecesarias y sin efecto práctico y alcanzar, por añadidura, objetivos adicionales tales como la minimización de la integral del desvío </w:t>
      </w:r>
      <w:r w:rsidR="001962A2">
        <w:t xml:space="preserve">compensado </w:t>
      </w:r>
      <w:r>
        <w:t>con Francia y Portugal (mejor dicho el valor de NID</w:t>
      </w:r>
      <w:r w:rsidRPr="00036702">
        <w:rPr>
          <w:vertAlign w:val="subscript"/>
        </w:rPr>
        <w:t>R</w:t>
      </w:r>
      <w:r>
        <w:t xml:space="preserve">), lo cual supone, con una buena aproximación, la minimización del desvío de intercambio inadvertido. La lógica del filtro no lineal reduce la integral de </w:t>
      </w:r>
      <w:r w:rsidR="00C07CFB">
        <w:t>C</w:t>
      </w:r>
      <w:r>
        <w:t>NID</w:t>
      </w:r>
      <w:r w:rsidRPr="00036702">
        <w:rPr>
          <w:vertAlign w:val="subscript"/>
        </w:rPr>
        <w:t>R</w:t>
      </w:r>
      <w:r>
        <w:t xml:space="preserve"> sin utilizar control integral.</w:t>
      </w:r>
      <w:r w:rsidR="001962A2">
        <w:t xml:space="preserve"> </w:t>
      </w:r>
    </w:p>
    <w:p w14:paraId="2C99414B" w14:textId="77777777" w:rsidR="00775BDF" w:rsidRPr="00044438" w:rsidRDefault="00775BDF" w:rsidP="00775BDF">
      <w:pPr>
        <w:pStyle w:val="TextonormalREE"/>
      </w:pPr>
      <w:r>
        <w:t xml:space="preserve">El </w:t>
      </w:r>
      <w:r w:rsidRPr="00044438">
        <w:t>funcionamiento del filtro no lineal se resume como sigue:</w:t>
      </w:r>
    </w:p>
    <w:p w14:paraId="0E6A9B4A" w14:textId="77777777" w:rsidR="001962A2" w:rsidRDefault="00775BDF" w:rsidP="00775BDF">
      <w:pPr>
        <w:pStyle w:val="TextonormalREE"/>
      </w:pPr>
      <w:r w:rsidRPr="00044438">
        <w:t>F</w:t>
      </w:r>
      <w:r w:rsidR="00C07CFB">
        <w:t>C</w:t>
      </w:r>
      <w:r w:rsidRPr="00044438">
        <w:t>NID</w:t>
      </w:r>
      <w:r w:rsidRPr="00044438">
        <w:rPr>
          <w:vertAlign w:val="subscript"/>
        </w:rPr>
        <w:t>R</w:t>
      </w:r>
      <w:r w:rsidRPr="00044438">
        <w:t xml:space="preserve"> = </w:t>
      </w:r>
      <w:r w:rsidR="00C07CFB">
        <w:t>C</w:t>
      </w:r>
      <w:r w:rsidRPr="00044438">
        <w:t>NID</w:t>
      </w:r>
      <w:r w:rsidRPr="00044438">
        <w:rPr>
          <w:vertAlign w:val="subscript"/>
        </w:rPr>
        <w:t>R</w:t>
      </w:r>
      <w:r w:rsidRPr="00044438">
        <w:t xml:space="preserve"> </w:t>
      </w:r>
      <w:r w:rsidRPr="00044438">
        <w:tab/>
      </w:r>
      <w:r w:rsidRPr="00044438">
        <w:tab/>
      </w:r>
      <w:r w:rsidRPr="00044438">
        <w:rPr>
          <w:i/>
        </w:rPr>
        <w:t>(8 a)</w:t>
      </w:r>
      <w:r w:rsidRPr="00044438">
        <w:tab/>
      </w:r>
    </w:p>
    <w:p w14:paraId="2AD40C79" w14:textId="426339F7" w:rsidR="00775BDF" w:rsidRPr="00044438" w:rsidRDefault="00775BDF" w:rsidP="00775BDF">
      <w:pPr>
        <w:pStyle w:val="TextonormalREE"/>
      </w:pPr>
      <w:r w:rsidRPr="00044438">
        <w:t xml:space="preserve">si el valor absoluto de </w:t>
      </w:r>
      <w:r w:rsidR="00C07CFB">
        <w:t>C</w:t>
      </w:r>
      <w:r w:rsidRPr="00044438">
        <w:t xml:space="preserve">NIDR supera el umbral </w:t>
      </w:r>
      <w:r w:rsidRPr="00044438">
        <w:rPr>
          <w:b/>
        </w:rPr>
        <w:t>NFK</w:t>
      </w:r>
      <w:r w:rsidRPr="00044438">
        <w:rPr>
          <w:b/>
          <w:vertAlign w:val="subscript"/>
        </w:rPr>
        <w:t>2</w:t>
      </w:r>
      <w:r w:rsidR="006970EE">
        <w:t xml:space="preserve"> o</w:t>
      </w:r>
      <w:r w:rsidR="008500AA">
        <w:t xml:space="preserve"> </w:t>
      </w:r>
      <w:r w:rsidR="006970EE">
        <w:t>se inhibe el filtrado del desvío de intercambio con objeto de mantener la seguridad del sistema</w:t>
      </w:r>
      <w:r w:rsidR="00C40EF8" w:rsidRPr="00044438">
        <w:t>.</w:t>
      </w:r>
    </w:p>
    <w:p w14:paraId="23EF4657" w14:textId="77777777" w:rsidR="00775BDF" w:rsidRPr="00044438" w:rsidRDefault="00775BDF" w:rsidP="00775BDF">
      <w:pPr>
        <w:pStyle w:val="TextonormalREE"/>
      </w:pPr>
      <w:r w:rsidRPr="00044438">
        <w:t xml:space="preserve">Un valor de </w:t>
      </w:r>
      <w:r w:rsidR="00C07CFB">
        <w:t>C</w:t>
      </w:r>
      <w:r w:rsidRPr="00044438">
        <w:t>NID</w:t>
      </w:r>
      <w:r w:rsidRPr="00044438">
        <w:rPr>
          <w:vertAlign w:val="subscript"/>
        </w:rPr>
        <w:t>R</w:t>
      </w:r>
      <w:r w:rsidRPr="00044438">
        <w:t xml:space="preserve"> grande debe ser corregido sin mayores consideraciones.</w:t>
      </w:r>
    </w:p>
    <w:p w14:paraId="2D6A3CEA" w14:textId="03F2A70C" w:rsidR="00775BDF" w:rsidRPr="00044438" w:rsidRDefault="00775BDF" w:rsidP="00775BDF">
      <w:pPr>
        <w:pStyle w:val="TextonormalREE"/>
      </w:pPr>
      <w:r w:rsidRPr="00044438">
        <w:t>F</w:t>
      </w:r>
      <w:r w:rsidR="00C07CFB">
        <w:t>C</w:t>
      </w:r>
      <w:r w:rsidR="00C07CFB" w:rsidRPr="00044438">
        <w:t>NID</w:t>
      </w:r>
      <w:r w:rsidR="00C07CFB" w:rsidRPr="00044438">
        <w:rPr>
          <w:vertAlign w:val="subscript"/>
        </w:rPr>
        <w:t>R</w:t>
      </w:r>
      <w:r w:rsidRPr="00044438">
        <w:t xml:space="preserve">= 0 </w:t>
      </w:r>
      <w:r w:rsidRPr="00044438">
        <w:tab/>
      </w:r>
      <w:r w:rsidRPr="00044438">
        <w:tab/>
      </w:r>
      <w:r w:rsidRPr="00044438">
        <w:rPr>
          <w:i/>
        </w:rPr>
        <w:t>(8 b)</w:t>
      </w:r>
      <w:r w:rsidRPr="00044438">
        <w:tab/>
        <w:t xml:space="preserve">cuando el valor absoluto del acumulador A es inferior al umbral </w:t>
      </w:r>
      <w:r w:rsidRPr="00044438">
        <w:rPr>
          <w:b/>
        </w:rPr>
        <w:t>NFK</w:t>
      </w:r>
      <w:r w:rsidRPr="00044438">
        <w:rPr>
          <w:b/>
          <w:vertAlign w:val="subscript"/>
        </w:rPr>
        <w:t>1</w:t>
      </w:r>
      <w:r w:rsidRPr="00044438">
        <w:t>.</w:t>
      </w:r>
    </w:p>
    <w:p w14:paraId="5FAFB785" w14:textId="77777777" w:rsidR="00775BDF" w:rsidRPr="00044438" w:rsidRDefault="00775BDF" w:rsidP="00775BDF">
      <w:pPr>
        <w:pStyle w:val="TextonormalREE"/>
      </w:pPr>
      <w:r w:rsidRPr="00044438">
        <w:t xml:space="preserve">El acumulador A se calcula como el último valor de </w:t>
      </w:r>
      <w:r w:rsidR="00C07CFB">
        <w:t>C</w:t>
      </w:r>
      <w:r w:rsidRPr="00044438">
        <w:t>NID</w:t>
      </w:r>
      <w:r w:rsidRPr="00044438">
        <w:rPr>
          <w:vertAlign w:val="subscript"/>
        </w:rPr>
        <w:t>R</w:t>
      </w:r>
      <w:r w:rsidRPr="00044438">
        <w:t xml:space="preserve"> más el valor de la integral de </w:t>
      </w:r>
      <w:r w:rsidR="00C07CFB">
        <w:t>C</w:t>
      </w:r>
      <w:r w:rsidRPr="00044438">
        <w:t>NID</w:t>
      </w:r>
      <w:r w:rsidRPr="00044438">
        <w:rPr>
          <w:vertAlign w:val="subscript"/>
        </w:rPr>
        <w:t>R</w:t>
      </w:r>
      <w:r w:rsidRPr="00044438">
        <w:t xml:space="preserve"> (B</w:t>
      </w:r>
      <w:r w:rsidRPr="00044438">
        <w:rPr>
          <w:rStyle w:val="Refdenotaalpie"/>
        </w:rPr>
        <w:footnoteReference w:id="7"/>
      </w:r>
      <w:r w:rsidRPr="00044438">
        <w:t xml:space="preserve">) multiplicado por una ganancia </w:t>
      </w:r>
      <w:r w:rsidRPr="00044438">
        <w:rPr>
          <w:b/>
        </w:rPr>
        <w:t>NFK</w:t>
      </w:r>
      <w:r w:rsidRPr="00044438">
        <w:rPr>
          <w:b/>
          <w:vertAlign w:val="subscript"/>
        </w:rPr>
        <w:t>3</w:t>
      </w:r>
      <w:r w:rsidRPr="00044438">
        <w:t>. Un valor pequeño de A implica que tanto el valor del NID</w:t>
      </w:r>
      <w:r w:rsidRPr="00044438">
        <w:rPr>
          <w:vertAlign w:val="subscript"/>
        </w:rPr>
        <w:t>R</w:t>
      </w:r>
      <w:r w:rsidRPr="00044438">
        <w:t xml:space="preserve"> como el valor de su integral es pequeño, por lo que no precisa acción alguna de control, pudiendo considerarse el F</w:t>
      </w:r>
      <w:r w:rsidR="00C07CFB">
        <w:t>C</w:t>
      </w:r>
      <w:r w:rsidRPr="00044438">
        <w:t>NID</w:t>
      </w:r>
      <w:r w:rsidRPr="00044438">
        <w:rPr>
          <w:vertAlign w:val="subscript"/>
        </w:rPr>
        <w:t>R</w:t>
      </w:r>
      <w:r w:rsidRPr="00044438">
        <w:t xml:space="preserve"> nulo.</w:t>
      </w:r>
    </w:p>
    <w:p w14:paraId="3A2A0B45" w14:textId="77777777" w:rsidR="00775BDF" w:rsidRDefault="00775BDF" w:rsidP="00775BDF">
      <w:pPr>
        <w:pStyle w:val="TextonormalREE"/>
      </w:pPr>
      <w:r w:rsidRPr="00044438">
        <w:t>F</w:t>
      </w:r>
      <w:r w:rsidR="00C07CFB">
        <w:t>C</w:t>
      </w:r>
      <w:r w:rsidR="00C07CFB" w:rsidRPr="00044438">
        <w:t>NID</w:t>
      </w:r>
      <w:r w:rsidR="00C07CFB" w:rsidRPr="00044438">
        <w:rPr>
          <w:vertAlign w:val="subscript"/>
        </w:rPr>
        <w:t>R</w:t>
      </w:r>
      <w:r w:rsidRPr="00044438">
        <w:t xml:space="preserve"> = 0</w:t>
      </w:r>
      <w:r w:rsidRPr="00044438">
        <w:tab/>
      </w:r>
      <w:r w:rsidRPr="00044438">
        <w:tab/>
      </w:r>
      <w:r w:rsidRPr="00044438">
        <w:rPr>
          <w:i/>
        </w:rPr>
        <w:t>(8 c)</w:t>
      </w:r>
      <w:r w:rsidRPr="00044438">
        <w:tab/>
        <w:t xml:space="preserve">cuando siendo el valor absoluto del acumulador A superior al umbral </w:t>
      </w:r>
      <w:r w:rsidRPr="00044438">
        <w:rPr>
          <w:b/>
        </w:rPr>
        <w:t>NFK</w:t>
      </w:r>
      <w:r w:rsidRPr="00044438">
        <w:rPr>
          <w:b/>
          <w:vertAlign w:val="subscript"/>
        </w:rPr>
        <w:t>1</w:t>
      </w:r>
      <w:r w:rsidRPr="00044438">
        <w:t xml:space="preserve">, el signo del </w:t>
      </w:r>
      <w:r w:rsidR="00C07CFB">
        <w:t>C</w:t>
      </w:r>
      <w:r w:rsidRPr="00044438">
        <w:t>NIDR es opuesto</w:t>
      </w:r>
      <w:r>
        <w:t xml:space="preserve"> al signo de su integral.</w:t>
      </w:r>
    </w:p>
    <w:p w14:paraId="79FF27CF" w14:textId="77777777" w:rsidR="00775BDF" w:rsidRDefault="00775BDF" w:rsidP="00775BDF">
      <w:pPr>
        <w:pStyle w:val="TextonormalREE"/>
      </w:pPr>
      <w:r>
        <w:t xml:space="preserve">En esta situación el propio </w:t>
      </w:r>
      <w:r w:rsidR="00C07CFB">
        <w:t>C</w:t>
      </w:r>
      <w:r>
        <w:t>NID</w:t>
      </w:r>
      <w:r w:rsidRPr="00CA5D4C">
        <w:rPr>
          <w:vertAlign w:val="subscript"/>
        </w:rPr>
        <w:t>R</w:t>
      </w:r>
      <w:r>
        <w:t xml:space="preserve"> tiende a reducir el valor de la integral, y no se ejerce acción de control alguna, forzando el valor de F</w:t>
      </w:r>
      <w:r w:rsidR="00C07CFB">
        <w:t>C</w:t>
      </w:r>
      <w:r>
        <w:t>NID</w:t>
      </w:r>
      <w:r w:rsidRPr="00CA5D4C">
        <w:rPr>
          <w:vertAlign w:val="subscript"/>
        </w:rPr>
        <w:t>R</w:t>
      </w:r>
      <w:r>
        <w:t xml:space="preserve"> a cero.</w:t>
      </w:r>
    </w:p>
    <w:p w14:paraId="4CA736EB" w14:textId="77777777" w:rsidR="00775BDF" w:rsidRDefault="00775BDF" w:rsidP="00775BDF">
      <w:pPr>
        <w:pStyle w:val="TextonormalREE"/>
      </w:pPr>
      <w:r>
        <w:t>FNID</w:t>
      </w:r>
      <w:r w:rsidRPr="00CA5D4C">
        <w:rPr>
          <w:vertAlign w:val="subscript"/>
        </w:rPr>
        <w:t>R</w:t>
      </w:r>
      <w:r>
        <w:t xml:space="preserve"> = </w:t>
      </w:r>
      <w:r w:rsidR="00C07CFB">
        <w:t>C</w:t>
      </w:r>
      <w:r w:rsidRPr="00044438">
        <w:t>NID</w:t>
      </w:r>
      <w:r w:rsidRPr="00044438">
        <w:rPr>
          <w:vertAlign w:val="subscript"/>
        </w:rPr>
        <w:t>R</w:t>
      </w:r>
      <w:r w:rsidRPr="00044438">
        <w:t>·</w:t>
      </w:r>
      <w:r w:rsidRPr="00044438">
        <w:rPr>
          <w:b/>
        </w:rPr>
        <w:t>NFK</w:t>
      </w:r>
      <w:r w:rsidRPr="00044438">
        <w:rPr>
          <w:b/>
          <w:vertAlign w:val="subscript"/>
        </w:rPr>
        <w:t>4</w:t>
      </w:r>
      <w:r w:rsidRPr="00044438">
        <w:tab/>
      </w:r>
      <w:r w:rsidRPr="00044438">
        <w:rPr>
          <w:i/>
        </w:rPr>
        <w:t>(8 d)</w:t>
      </w:r>
      <w:r w:rsidRPr="00044438">
        <w:tab/>
        <w:t xml:space="preserve">cuando el valor absoluto del acumulador A es superior al umbral </w:t>
      </w:r>
      <w:r w:rsidRPr="00044438">
        <w:rPr>
          <w:b/>
        </w:rPr>
        <w:t>NFK</w:t>
      </w:r>
      <w:r w:rsidRPr="00044438">
        <w:rPr>
          <w:b/>
          <w:vertAlign w:val="subscript"/>
        </w:rPr>
        <w:t>1</w:t>
      </w:r>
      <w:r>
        <w:t xml:space="preserve"> y el signo del NID</w:t>
      </w:r>
      <w:r w:rsidRPr="00CA5D4C">
        <w:rPr>
          <w:vertAlign w:val="subscript"/>
        </w:rPr>
        <w:t>R</w:t>
      </w:r>
      <w:r>
        <w:t xml:space="preserve"> coincide con el de su integral.</w:t>
      </w:r>
    </w:p>
    <w:p w14:paraId="45F2C5FD" w14:textId="77777777" w:rsidR="00775BDF" w:rsidRPr="00A72128" w:rsidRDefault="00775BDF" w:rsidP="00775BDF">
      <w:pPr>
        <w:pStyle w:val="TextonormalREE"/>
      </w:pPr>
      <w:r w:rsidRPr="00A72128">
        <w:lastRenderedPageBreak/>
        <w:t xml:space="preserve">La integral de </w:t>
      </w:r>
      <w:r w:rsidR="00C07CFB">
        <w:t>C</w:t>
      </w:r>
      <w:r w:rsidRPr="00A72128">
        <w:t>NID</w:t>
      </w:r>
      <w:r w:rsidRPr="00CA5D4C">
        <w:rPr>
          <w:vertAlign w:val="subscript"/>
        </w:rPr>
        <w:t>R</w:t>
      </w:r>
      <w:r w:rsidRPr="00A72128">
        <w:t xml:space="preserve"> tiende a crecer, por lo que se precisa una acción de control que tienda a reducir dicha integral, por lo que al valor de </w:t>
      </w:r>
      <w:r w:rsidR="00C07CFB">
        <w:t>C</w:t>
      </w:r>
      <w:r w:rsidRPr="00A72128">
        <w:t>NID</w:t>
      </w:r>
      <w:r w:rsidRPr="00C07CFB">
        <w:rPr>
          <w:vertAlign w:val="subscript"/>
        </w:rPr>
        <w:t>R</w:t>
      </w:r>
      <w:r w:rsidRPr="00A72128">
        <w:t xml:space="preserve"> se le aplica una ganancia </w:t>
      </w:r>
      <w:r w:rsidRPr="00481C79">
        <w:rPr>
          <w:b/>
        </w:rPr>
        <w:t>NFK</w:t>
      </w:r>
      <w:r w:rsidRPr="00481C79">
        <w:rPr>
          <w:b/>
          <w:vertAlign w:val="subscript"/>
        </w:rPr>
        <w:t>4</w:t>
      </w:r>
      <w:r w:rsidRPr="00A72128">
        <w:t>.</w:t>
      </w:r>
    </w:p>
    <w:p w14:paraId="0DA254FA" w14:textId="77777777" w:rsidR="00775BDF" w:rsidRDefault="00775BDF" w:rsidP="00775BDF">
      <w:pPr>
        <w:pStyle w:val="SubttuloREE"/>
      </w:pPr>
      <w:bookmarkStart w:id="98" w:name="_Toc516729520"/>
      <w:r>
        <w:t xml:space="preserve">7.3. </w:t>
      </w:r>
      <w:r w:rsidRPr="005C3559">
        <w:t xml:space="preserve">Cálculo de </w:t>
      </w:r>
      <w:r>
        <w:t xml:space="preserve">la contribución requerida a la </w:t>
      </w:r>
      <w:r w:rsidRPr="00D9764E">
        <w:t>regulación</w:t>
      </w:r>
      <w:r>
        <w:t xml:space="preserve"> </w:t>
      </w:r>
      <w:proofErr w:type="spellStart"/>
      <w:ins w:id="99" w:author="REE" w:date="2021-09-06T18:59:00Z">
        <w:r w:rsidR="00837E47">
          <w:t>M</w:t>
        </w:r>
      </w:ins>
      <w:r>
        <w:t>CRR</w:t>
      </w:r>
      <w:ins w:id="100" w:author="REE" w:date="2021-09-06T18:59:00Z">
        <w:r w:rsidR="00837E47">
          <w:t>FREC</w:t>
        </w:r>
      </w:ins>
      <w:r>
        <w:rPr>
          <w:vertAlign w:val="subscript"/>
        </w:rPr>
        <w:t>i</w:t>
      </w:r>
      <w:bookmarkEnd w:id="98"/>
      <w:proofErr w:type="spellEnd"/>
    </w:p>
    <w:p w14:paraId="27A2BB09" w14:textId="77777777" w:rsidR="00775BDF" w:rsidRDefault="00775BDF" w:rsidP="00775BDF">
      <w:pPr>
        <w:pStyle w:val="TextonormalREE"/>
      </w:pPr>
      <w:r>
        <w:t xml:space="preserve">El cálculo del </w:t>
      </w:r>
      <w:proofErr w:type="spellStart"/>
      <w:ins w:id="101" w:author="REE" w:date="2021-09-06T18:59:00Z">
        <w:r w:rsidR="00837E47">
          <w:t>M</w:t>
        </w:r>
      </w:ins>
      <w:r>
        <w:t>CRR</w:t>
      </w:r>
      <w:ins w:id="102" w:author="REE" w:date="2021-09-06T18:59:00Z">
        <w:r w:rsidR="00837E47">
          <w:t>FREC</w:t>
        </w:r>
      </w:ins>
      <w:r>
        <w:rPr>
          <w:vertAlign w:val="subscript"/>
        </w:rPr>
        <w:t>i</w:t>
      </w:r>
      <w:proofErr w:type="spellEnd"/>
      <w:r>
        <w:t xml:space="preserve"> depende de diversos factores: </w:t>
      </w:r>
    </w:p>
    <w:p w14:paraId="28EE154C" w14:textId="77777777" w:rsidR="00775BDF" w:rsidRDefault="00775BDF" w:rsidP="00775BDF">
      <w:pPr>
        <w:pStyle w:val="TextoVieta"/>
        <w:suppressAutoHyphens w:val="0"/>
        <w:spacing w:after="100"/>
        <w:ind w:left="284" w:hanging="284"/>
      </w:pPr>
      <w:r>
        <w:t>modo de la RCP.</w:t>
      </w:r>
    </w:p>
    <w:p w14:paraId="50B3D3F5" w14:textId="77777777" w:rsidR="00775BDF" w:rsidRDefault="00775BDF" w:rsidP="00775BDF">
      <w:pPr>
        <w:pStyle w:val="TextoVieta"/>
        <w:suppressAutoHyphens w:val="0"/>
        <w:spacing w:after="100"/>
        <w:ind w:left="284" w:hanging="284"/>
      </w:pPr>
      <w:r>
        <w:t>estado de las zonas.</w:t>
      </w:r>
    </w:p>
    <w:p w14:paraId="1DD7458F" w14:textId="77777777" w:rsidR="00775BDF" w:rsidRDefault="00775BDF" w:rsidP="00775BDF">
      <w:pPr>
        <w:pStyle w:val="TextoVieta"/>
        <w:suppressAutoHyphens w:val="0"/>
        <w:spacing w:after="100"/>
        <w:ind w:left="284" w:hanging="284"/>
      </w:pPr>
      <w:r>
        <w:t xml:space="preserve">si se cumplen o no las condiciones del </w:t>
      </w:r>
      <w:r>
        <w:rPr>
          <w:i/>
        </w:rPr>
        <w:t>modo permisivo de regulación.</w:t>
      </w:r>
    </w:p>
    <w:p w14:paraId="66943379" w14:textId="77777777" w:rsidR="00775BDF" w:rsidRDefault="00775BDF" w:rsidP="00775BDF">
      <w:pPr>
        <w:pStyle w:val="TextonormalREE"/>
      </w:pPr>
      <w:r>
        <w:t xml:space="preserve">Según lo anterior, el valor del </w:t>
      </w:r>
      <w:proofErr w:type="spellStart"/>
      <w:ins w:id="103" w:author="REE" w:date="2021-09-06T18:59:00Z">
        <w:r w:rsidR="00837E47">
          <w:t>M</w:t>
        </w:r>
      </w:ins>
      <w:r>
        <w:t>CRR</w:t>
      </w:r>
      <w:ins w:id="104" w:author="REE" w:date="2021-09-06T18:59:00Z">
        <w:r w:rsidR="00837E47">
          <w:t>FREC</w:t>
        </w:r>
      </w:ins>
      <w:r>
        <w:rPr>
          <w:vertAlign w:val="subscript"/>
        </w:rPr>
        <w:t>i</w:t>
      </w:r>
      <w:proofErr w:type="spellEnd"/>
      <w:r>
        <w:t xml:space="preserve"> se calcula de las formas que se detallan a continuación:</w:t>
      </w:r>
    </w:p>
    <w:p w14:paraId="5E878F75" w14:textId="77777777" w:rsidR="00775BDF" w:rsidRDefault="00775BDF" w:rsidP="00493391">
      <w:pPr>
        <w:pStyle w:val="NumerosPR"/>
        <w:numPr>
          <w:ilvl w:val="0"/>
          <w:numId w:val="47"/>
        </w:numPr>
      </w:pPr>
      <w:r>
        <w:t xml:space="preserve">Para el modo de la RCP NORMAL o FRECUENCIA, los </w:t>
      </w:r>
      <w:proofErr w:type="spellStart"/>
      <w:ins w:id="105" w:author="REE" w:date="2021-09-06T18:59:00Z">
        <w:r w:rsidR="00153746">
          <w:t>M</w:t>
        </w:r>
      </w:ins>
      <w:r>
        <w:t>CRR</w:t>
      </w:r>
      <w:ins w:id="106" w:author="REE" w:date="2021-09-06T18:59:00Z">
        <w:r w:rsidR="00153746">
          <w:t>FREC</w:t>
        </w:r>
      </w:ins>
      <w:r w:rsidRPr="00EB3143">
        <w:rPr>
          <w:vertAlign w:val="subscript"/>
        </w:rPr>
        <w:t>i</w:t>
      </w:r>
      <w:proofErr w:type="spellEnd"/>
      <w:r>
        <w:t xml:space="preserve"> se calculan repartiendo el PRR entre los reguladores de zona que están en servicio, es decir, entre aquellos cuyo estado no es OFF ni INACTIVO:</w:t>
      </w:r>
    </w:p>
    <w:p w14:paraId="119767EE" w14:textId="77777777" w:rsidR="00775BDF" w:rsidRDefault="00775BDF" w:rsidP="00775BDF">
      <w:pPr>
        <w:pStyle w:val="TextoVieta"/>
        <w:suppressAutoHyphens w:val="0"/>
        <w:spacing w:after="100"/>
      </w:pPr>
      <w:r>
        <w:t>Si el estado de la zona es ACTIVO:</w:t>
      </w:r>
    </w:p>
    <w:p w14:paraId="787AC291" w14:textId="77777777" w:rsidR="00775BDF" w:rsidRPr="003E0E9F" w:rsidRDefault="00153746" w:rsidP="00775BDF">
      <w:pPr>
        <w:pStyle w:val="punto1"/>
        <w:numPr>
          <w:ilvl w:val="0"/>
          <w:numId w:val="0"/>
        </w:numPr>
        <w:spacing w:line="360" w:lineRule="auto"/>
        <w:ind w:left="567"/>
        <w:jc w:val="center"/>
        <w:rPr>
          <w:rFonts w:asciiTheme="minorHAnsi" w:hAnsiTheme="minorHAnsi"/>
          <w:i/>
        </w:rPr>
      </w:pPr>
      <m:oMath>
        <m:r>
          <w:ins w:id="107" w:author="REE" w:date="2021-09-06T18:59:00Z">
            <w:rPr>
              <w:rFonts w:ascii="Cambria Math" w:hAnsi="Cambria Math"/>
            </w:rPr>
            <m:t>M</m:t>
          </w:ins>
        </m:r>
        <m:sSub>
          <m:sSubPr>
            <m:ctrlPr>
              <w:ins w:id="108" w:author="REE" w:date="2021-09-06T18:59:00Z">
                <w:rPr>
                  <w:rFonts w:ascii="Cambria Math" w:hAnsi="Cambria Math"/>
                  <w:i/>
                </w:rPr>
              </w:ins>
            </m:ctrlPr>
          </m:sSubPr>
          <m:e>
            <m:r>
              <w:ins w:id="109" w:author="REE" w:date="2021-09-06T18:59:00Z">
                <w:rPr>
                  <w:rFonts w:ascii="Cambria Math" w:hAnsi="Cambria Math"/>
                </w:rPr>
                <m:t>CRRFREC</m:t>
              </w:ins>
            </m:r>
          </m:e>
          <m:sub>
            <m:r>
              <w:ins w:id="110" w:author="REE" w:date="2021-09-06T18:59:00Z">
                <w:rPr>
                  <w:rFonts w:ascii="Cambria Math" w:hAnsi="Cambria Math"/>
                </w:rPr>
                <m:t>i</m:t>
              </w:ins>
            </m:r>
          </m:sub>
        </m:sSub>
        <m:sSub>
          <m:sSubPr>
            <m:ctrlPr>
              <w:del w:id="111" w:author="REE" w:date="2021-09-06T18:59:00Z">
                <w:rPr>
                  <w:rFonts w:ascii="Cambria Math" w:hAnsi="Cambria Math"/>
                  <w:i/>
                </w:rPr>
              </w:del>
            </m:ctrlPr>
          </m:sSubPr>
          <m:e>
            <m:r>
              <w:del w:id="112" w:author="REE" w:date="2021-09-06T18:59:00Z">
                <w:rPr>
                  <w:rFonts w:ascii="Cambria Math" w:hAnsi="Cambria Math"/>
                </w:rPr>
                <m:t>CRR</m:t>
              </w:del>
            </m:r>
          </m:e>
          <m:sub>
            <m:r>
              <w:del w:id="113" w:author="REE" w:date="2021-09-06T18:59:00Z">
                <w:rPr>
                  <w:rFonts w:ascii="Cambria Math" w:hAnsi="Cambria Math"/>
                </w:rPr>
                <m:t>i</m:t>
              </w:del>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hint="eastAsia"/>
          </w:rPr>
          <m:t>·</m:t>
        </m:r>
        <m:r>
          <w:rPr>
            <w:rFonts w:ascii="Cambria Math" w:hAnsi="Cambria Math"/>
          </w:rPr>
          <m:t>PRR</m:t>
        </m:r>
        <m:r>
          <w:ins w:id="114" w:author="REE" w:date="2021-09-06T18:59:00Z">
            <w:rPr>
              <w:rFonts w:ascii="Cambria Math" w:hAnsi="Cambria Math"/>
            </w:rPr>
            <m:t xml:space="preserve">+ </m:t>
          </w:ins>
        </m:r>
        <m:sSub>
          <m:sSubPr>
            <m:ctrlPr>
              <w:ins w:id="115" w:author="REE" w:date="2021-09-06T18:59:00Z">
                <w:rPr>
                  <w:rFonts w:ascii="Cambria Math" w:hAnsi="Cambria Math"/>
                  <w:i/>
                </w:rPr>
              </w:ins>
            </m:ctrlPr>
          </m:sSubPr>
          <m:e>
            <m:r>
              <w:ins w:id="116" w:author="REE" w:date="2021-09-06T18:59:00Z">
                <w:rPr>
                  <w:rFonts w:ascii="Cambria Math" w:hAnsi="Cambria Math"/>
                </w:rPr>
                <m:t>TEFREC</m:t>
              </w:ins>
            </m:r>
          </m:e>
          <m:sub>
            <m:r>
              <w:ins w:id="117" w:author="REE" w:date="2021-09-06T18:59:00Z">
                <w:rPr>
                  <w:rFonts w:ascii="Cambria Math" w:hAnsi="Cambria Math"/>
                </w:rPr>
                <m:t>i</m:t>
              </w:ins>
            </m:r>
          </m:sub>
        </m:sSub>
      </m:oMath>
      <w:r w:rsidR="00775BDF" w:rsidRPr="003E0E9F">
        <w:t xml:space="preserve">  </w:t>
      </w:r>
      <w:r w:rsidR="00775BDF" w:rsidRPr="003E0E9F">
        <w:tab/>
      </w:r>
      <w:r w:rsidR="00775BDF" w:rsidRPr="003E0E9F">
        <w:tab/>
      </w:r>
      <w:r w:rsidR="00775BDF" w:rsidRPr="003E0E9F">
        <w:tab/>
      </w:r>
      <w:r w:rsidR="00775BDF" w:rsidRPr="003E0E9F">
        <w:rPr>
          <w:rFonts w:asciiTheme="minorHAnsi" w:hAnsiTheme="minorHAnsi"/>
          <w:i/>
        </w:rPr>
        <w:t>(9)</w:t>
      </w:r>
    </w:p>
    <w:p w14:paraId="12C5C5D8" w14:textId="77777777" w:rsidR="00775BDF" w:rsidRDefault="00775BDF" w:rsidP="00775BDF">
      <w:pPr>
        <w:pStyle w:val="TextoVieta"/>
        <w:suppressAutoHyphens w:val="0"/>
        <w:spacing w:after="100"/>
      </w:pPr>
      <w:r>
        <w:t>Si el estado de la zona es EMERGENCIA:</w:t>
      </w:r>
    </w:p>
    <w:p w14:paraId="4843A9C3" w14:textId="77777777" w:rsidR="00775BDF" w:rsidRDefault="007C50DD" w:rsidP="00775BDF">
      <w:pPr>
        <w:pStyle w:val="punto1"/>
        <w:numPr>
          <w:ilvl w:val="0"/>
          <w:numId w:val="0"/>
        </w:numPr>
        <w:ind w:left="1276"/>
        <w:jc w:val="center"/>
        <w:rPr>
          <w:i/>
        </w:rPr>
      </w:pPr>
      <m:oMath>
        <m:sSub>
          <m:sSubPr>
            <m:ctrlPr>
              <w:ins w:id="118" w:author="REE" w:date="2021-09-06T18:59:00Z">
                <w:rPr>
                  <w:rFonts w:ascii="Cambria Math" w:hAnsi="Cambria Math"/>
                  <w:i/>
                </w:rPr>
              </w:ins>
            </m:ctrlPr>
          </m:sSubPr>
          <m:e>
            <m:r>
              <w:ins w:id="119" w:author="REE" w:date="2021-09-06T18:59:00Z">
                <w:rPr>
                  <w:rFonts w:ascii="Cambria Math" w:hAnsi="Cambria Math"/>
                </w:rPr>
                <m:t>MCRRFREC</m:t>
              </w:ins>
            </m:r>
          </m:e>
          <m:sub>
            <m:r>
              <w:ins w:id="120" w:author="REE" w:date="2021-09-06T18:59:00Z">
                <w:rPr>
                  <w:rFonts w:ascii="Cambria Math" w:hAnsi="Cambria Math"/>
                </w:rPr>
                <m:t>i</m:t>
              </w:ins>
            </m:r>
          </m:sub>
        </m:sSub>
        <m:sSub>
          <m:sSubPr>
            <m:ctrlPr>
              <w:del w:id="121" w:author="REE" w:date="2021-09-06T18:59:00Z">
                <w:rPr>
                  <w:rFonts w:ascii="Cambria Math" w:hAnsi="Cambria Math"/>
                  <w:i/>
                </w:rPr>
              </w:del>
            </m:ctrlPr>
          </m:sSubPr>
          <m:e>
            <m:r>
              <w:del w:id="122" w:author="REE" w:date="2021-09-06T18:59:00Z">
                <w:rPr>
                  <w:rFonts w:ascii="Cambria Math" w:hAnsi="Cambria Math"/>
                </w:rPr>
                <m:t>CRR</m:t>
              </w:del>
            </m:r>
          </m:e>
          <m:sub>
            <m:r>
              <w:del w:id="123" w:author="REE" w:date="2021-09-06T18:59:00Z">
                <w:rPr>
                  <w:rFonts w:ascii="Cambria Math" w:hAnsi="Cambria Math"/>
                </w:rPr>
                <m:t>i</m:t>
              </w:del>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PRR-</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e>
        </m:d>
        <m:r>
          <w:ins w:id="124" w:author="REE" w:date="2021-09-06T18:59:00Z">
            <w:rPr>
              <w:rFonts w:ascii="Cambria Math" w:hAnsi="Cambria Math"/>
            </w:rPr>
            <m:t xml:space="preserve">+ </m:t>
          </w:ins>
        </m:r>
        <m:sSub>
          <m:sSubPr>
            <m:ctrlPr>
              <w:ins w:id="125" w:author="REE" w:date="2021-09-06T18:59:00Z">
                <w:rPr>
                  <w:rFonts w:ascii="Cambria Math" w:hAnsi="Cambria Math"/>
                  <w:i/>
                </w:rPr>
              </w:ins>
            </m:ctrlPr>
          </m:sSubPr>
          <m:e>
            <m:r>
              <w:ins w:id="126" w:author="REE" w:date="2021-09-06T18:59:00Z">
                <w:rPr>
                  <w:rFonts w:ascii="Cambria Math" w:hAnsi="Cambria Math"/>
                </w:rPr>
                <m:t>TEFREC</m:t>
              </w:ins>
            </m:r>
          </m:e>
          <m:sub>
            <m:r>
              <w:ins w:id="127" w:author="REE" w:date="2021-09-06T18:59:00Z">
                <w:rPr>
                  <w:rFonts w:ascii="Cambria Math" w:hAnsi="Cambria Math"/>
                </w:rPr>
                <m:t>i</m:t>
              </w:ins>
            </m:r>
          </m:sub>
        </m:sSub>
      </m:oMath>
      <w:r w:rsidR="00775BDF">
        <w:t xml:space="preserve">  </w:t>
      </w:r>
      <w:r w:rsidR="00775BDF">
        <w:tab/>
      </w:r>
      <w:r w:rsidR="00775BDF">
        <w:tab/>
      </w:r>
      <w:r w:rsidR="00775BDF" w:rsidRPr="003E0E9F">
        <w:rPr>
          <w:rFonts w:asciiTheme="minorHAnsi" w:hAnsiTheme="minorHAnsi"/>
          <w:i/>
        </w:rPr>
        <w:t>(10)</w:t>
      </w:r>
    </w:p>
    <w:p w14:paraId="5B2954D2" w14:textId="3F788432" w:rsidR="00775BDF" w:rsidRPr="00C37293" w:rsidRDefault="00775BDF" w:rsidP="00775BDF">
      <w:pPr>
        <w:pStyle w:val="TextonormalREE"/>
        <w:ind w:left="284"/>
      </w:pPr>
      <w:r>
        <w:t>En ambos casos, K</w:t>
      </w:r>
      <w:r>
        <w:rPr>
          <w:vertAlign w:val="subscript"/>
        </w:rPr>
        <w:t>i</w:t>
      </w:r>
      <w:r>
        <w:t xml:space="preserve"> es el factor de participación </w:t>
      </w:r>
      <w:r w:rsidR="00236E18">
        <w:t xml:space="preserve">enviado </w:t>
      </w:r>
      <w:r>
        <w:t xml:space="preserve">a la zona i, según se detalla en la </w:t>
      </w:r>
      <w:r w:rsidRPr="003E0E9F">
        <w:t>sección</w:t>
      </w:r>
      <w:r w:rsidRPr="003E0E9F">
        <w:rPr>
          <w:sz w:val="28"/>
        </w:rPr>
        <w:t xml:space="preserve"> </w:t>
      </w:r>
      <w:hyperlink w:anchor="_Cálculo_de_los" w:history="1">
        <w:r w:rsidRPr="003E0E9F">
          <w:rPr>
            <w:rStyle w:val="Hipervnculo"/>
            <w:b/>
            <w:color w:val="auto"/>
            <w:u w:val="none"/>
          </w:rPr>
          <w:t>8.3</w:t>
        </w:r>
        <w:r w:rsidRPr="003E0E9F">
          <w:rPr>
            <w:rStyle w:val="Hipervnculo"/>
            <w:color w:val="auto"/>
            <w:u w:val="none"/>
          </w:rPr>
          <w:t>.</w:t>
        </w:r>
      </w:hyperlink>
    </w:p>
    <w:p w14:paraId="60156A20" w14:textId="165AF0E5" w:rsidR="00504255" w:rsidRDefault="000D4A8B" w:rsidP="00775BDF">
      <w:pPr>
        <w:pStyle w:val="TextonormalREE"/>
        <w:ind w:left="284"/>
        <w:rPr>
          <w:ins w:id="128" w:author="REE" w:date="2021-09-06T18:59:00Z"/>
        </w:rPr>
      </w:pPr>
      <w:ins w:id="129" w:author="REE" w:date="2021-09-06T18:59:00Z">
        <w:r>
          <w:t xml:space="preserve">El regulador maestro </w:t>
        </w:r>
        <w:r w:rsidR="006B2987">
          <w:t xml:space="preserve">calcula la señal del término de frecuencia </w:t>
        </w:r>
        <w:r w:rsidR="00EB26EE">
          <w:t>centralizado TEFREC</w:t>
        </w:r>
        <w:r w:rsidR="000F5A2E">
          <w:t xml:space="preserve"> de la zona de regulación i , como:</w:t>
        </w:r>
      </w:ins>
    </w:p>
    <w:p w14:paraId="39D832F2" w14:textId="3562A9AC" w:rsidR="000F5A2E" w:rsidRDefault="007F5869" w:rsidP="00775BDF">
      <w:pPr>
        <w:pStyle w:val="TextonormalREE"/>
        <w:ind w:left="284"/>
        <w:rPr>
          <w:ins w:id="130" w:author="REE" w:date="2021-09-06T18:59:00Z"/>
        </w:rPr>
      </w:pPr>
      <m:oMathPara>
        <m:oMath>
          <m:r>
            <w:ins w:id="131" w:author="REE" w:date="2021-09-06T18:59:00Z">
              <w:rPr>
                <w:rFonts w:ascii="Cambria Math" w:hAnsi="Cambria Math"/>
              </w:rPr>
              <m:t xml:space="preserve"> </m:t>
            </w:ins>
          </m:r>
          <m:sSub>
            <m:sSubPr>
              <m:ctrlPr>
                <w:ins w:id="132" w:author="REE" w:date="2021-09-06T18:59:00Z">
                  <w:rPr>
                    <w:rFonts w:ascii="Cambria Math" w:hAnsi="Cambria Math"/>
                    <w:i/>
                  </w:rPr>
                </w:ins>
              </m:ctrlPr>
            </m:sSubPr>
            <m:e>
              <m:r>
                <w:ins w:id="133" w:author="REE" w:date="2021-09-06T18:59:00Z">
                  <w:rPr>
                    <w:rFonts w:ascii="Cambria Math" w:hAnsi="Cambria Math"/>
                  </w:rPr>
                  <m:t>TEFREC</m:t>
                </w:ins>
              </m:r>
            </m:e>
            <m:sub>
              <m:r>
                <w:ins w:id="134" w:author="REE" w:date="2021-09-06T18:59:00Z">
                  <w:rPr>
                    <w:rFonts w:ascii="Cambria Math" w:hAnsi="Cambria Math"/>
                  </w:rPr>
                  <m:t>i</m:t>
                </w:ins>
              </m:r>
            </m:sub>
          </m:sSub>
          <m:r>
            <w:ins w:id="135" w:author="REE" w:date="2021-09-06T18:59:00Z">
              <w:rPr>
                <w:rFonts w:ascii="Cambria Math" w:hAnsi="Cambria Math"/>
              </w:rPr>
              <m:t>=</m:t>
            </w:ins>
          </m:r>
          <m:sSub>
            <m:sSubPr>
              <m:ctrlPr>
                <w:ins w:id="136" w:author="REE" w:date="2021-09-06T18:59:00Z">
                  <w:rPr>
                    <w:rFonts w:ascii="Cambria Math" w:hAnsi="Cambria Math"/>
                    <w:i/>
                  </w:rPr>
                </w:ins>
              </m:ctrlPr>
            </m:sSubPr>
            <m:e>
              <m:r>
                <w:ins w:id="137" w:author="REE" w:date="2021-09-06T18:59:00Z">
                  <w:rPr>
                    <w:rFonts w:ascii="Cambria Math" w:hAnsi="Cambria Math"/>
                  </w:rPr>
                  <m:t>-10∙BIAS</m:t>
                </w:ins>
              </m:r>
            </m:e>
            <m:sub>
              <m:r>
                <w:ins w:id="138" w:author="REE" w:date="2021-09-06T18:59:00Z">
                  <w:rPr>
                    <w:rFonts w:ascii="Cambria Math" w:hAnsi="Cambria Math"/>
                  </w:rPr>
                  <m:t>i normalizado</m:t>
                </w:ins>
              </m:r>
            </m:sub>
          </m:sSub>
          <m:r>
            <w:ins w:id="139" w:author="REE" w:date="2021-09-06T18:59:00Z">
              <w:rPr>
                <w:rFonts w:ascii="Cambria Math" w:hAnsi="Cambria Math" w:hint="eastAsia"/>
              </w:rPr>
              <m:t>·</m:t>
            </w:ins>
          </m:r>
          <m:r>
            <w:ins w:id="140" w:author="REE" w:date="2021-09-06T18:59:00Z">
              <w:rPr>
                <w:rFonts w:ascii="Cambria Math" w:hAnsi="Cambria Math"/>
              </w:rPr>
              <m:t>∆f</m:t>
            </w:ins>
          </m:r>
        </m:oMath>
      </m:oMathPara>
    </w:p>
    <w:p w14:paraId="52CBA2F4" w14:textId="5D9786D3" w:rsidR="008A1155" w:rsidRDefault="008A1155" w:rsidP="007C50DD">
      <w:pPr>
        <w:pStyle w:val="TextonormalREE"/>
        <w:rPr>
          <w:ins w:id="141" w:author="REE" w:date="2021-09-06T18:59:00Z"/>
        </w:rPr>
      </w:pPr>
    </w:p>
    <w:p w14:paraId="499DB576" w14:textId="31E67DB8" w:rsidR="00CF019E" w:rsidRPr="00AA6530" w:rsidRDefault="007C50DD" w:rsidP="00775BDF">
      <w:pPr>
        <w:pStyle w:val="TextonormalREE"/>
        <w:ind w:left="284"/>
        <w:rPr>
          <w:ins w:id="142" w:author="REE" w:date="2021-09-08T11:58:00Z"/>
        </w:rPr>
      </w:pPr>
      <m:oMathPara>
        <m:oMath>
          <m:sSub>
            <m:sSubPr>
              <m:ctrlPr>
                <w:ins w:id="143" w:author="REE" w:date="2021-09-06T18:59:00Z">
                  <w:rPr>
                    <w:rFonts w:ascii="Cambria Math" w:hAnsi="Cambria Math"/>
                    <w:i/>
                  </w:rPr>
                </w:ins>
              </m:ctrlPr>
            </m:sSubPr>
            <m:e>
              <m:r>
                <w:ins w:id="144" w:author="REE" w:date="2021-09-06T18:59:00Z">
                  <w:rPr>
                    <w:rFonts w:ascii="Cambria Math" w:hAnsi="Cambria Math"/>
                  </w:rPr>
                  <m:t>BIAS</m:t>
                </w:ins>
              </m:r>
            </m:e>
            <m:sub>
              <m:r>
                <w:ins w:id="145" w:author="REE" w:date="2021-09-06T18:59:00Z">
                  <w:rPr>
                    <w:rFonts w:ascii="Cambria Math" w:hAnsi="Cambria Math"/>
                  </w:rPr>
                  <m:t>i normalizado</m:t>
                </w:ins>
              </m:r>
            </m:sub>
          </m:sSub>
          <m:r>
            <w:ins w:id="146" w:author="REE" w:date="2021-09-06T18:59:00Z">
              <w:rPr>
                <w:rFonts w:ascii="Cambria Math" w:hAnsi="Cambria Math"/>
              </w:rPr>
              <m:t>=B</m:t>
            </w:ins>
          </m:r>
          <m:r>
            <w:ins w:id="147" w:author="REE" w:date="2021-09-06T18:59:00Z">
              <w:rPr>
                <w:rFonts w:ascii="Cambria Math" w:hAnsi="Cambria Math" w:hint="eastAsia"/>
              </w:rPr>
              <m:t>·</m:t>
            </w:ins>
          </m:r>
          <m:sSub>
            <m:sSubPr>
              <m:ctrlPr>
                <w:ins w:id="148" w:author="REE" w:date="2021-09-06T18:59:00Z">
                  <w:rPr>
                    <w:rFonts w:ascii="Cambria Math" w:hAnsi="Cambria Math"/>
                    <w:i/>
                  </w:rPr>
                </w:ins>
              </m:ctrlPr>
            </m:sSubPr>
            <m:e>
              <m:r>
                <w:ins w:id="149" w:author="REE" w:date="2021-09-06T18:59:00Z">
                  <w:rPr>
                    <w:rFonts w:ascii="Cambria Math" w:hAnsi="Cambria Math"/>
                  </w:rPr>
                  <m:t>CTBCAP</m:t>
                </w:ins>
              </m:r>
            </m:e>
            <m:sub>
              <m:r>
                <w:ins w:id="150" w:author="REE" w:date="2021-09-06T18:59:00Z">
                  <w:rPr>
                    <w:rFonts w:ascii="Cambria Math" w:hAnsi="Cambria Math"/>
                  </w:rPr>
                  <m:t>i</m:t>
                </w:ins>
              </m:r>
            </m:sub>
          </m:sSub>
        </m:oMath>
      </m:oMathPara>
    </w:p>
    <w:p w14:paraId="7271D60E" w14:textId="11A49990" w:rsidR="00AA6530" w:rsidRDefault="00AA6530" w:rsidP="00775BDF">
      <w:pPr>
        <w:pStyle w:val="TextonormalREE"/>
        <w:ind w:left="284"/>
        <w:rPr>
          <w:ins w:id="151" w:author="REE" w:date="2021-09-08T11:58:00Z"/>
        </w:rPr>
      </w:pPr>
    </w:p>
    <w:p w14:paraId="1BE4EB10" w14:textId="438BB31A" w:rsidR="00FF61B1" w:rsidRPr="00055228" w:rsidRDefault="00FF61B1" w:rsidP="00FF61B1">
      <w:pPr>
        <w:pStyle w:val="TextonormalREE"/>
        <w:ind w:left="284"/>
        <w:rPr>
          <w:ins w:id="152" w:author="REE" w:date="2021-09-08T11:59:00Z"/>
        </w:rPr>
      </w:pPr>
      <m:oMathPara>
        <m:oMath>
          <m:r>
            <w:ins w:id="153" w:author="REE" w:date="2021-09-08T12:00:00Z">
              <m:rPr>
                <m:sty m:val="p"/>
              </m:rPr>
              <w:rPr>
                <w:rFonts w:ascii="Cambria Math" w:hAnsi="Cambria Math" w:cs="GreekC"/>
              </w:rPr>
              <m:t>Δ</m:t>
            </w:ins>
          </m:r>
          <m:r>
            <w:ins w:id="154" w:author="REE" w:date="2021-09-08T12:00:00Z">
              <m:rPr>
                <m:sty m:val="p"/>
              </m:rPr>
              <w:rPr>
                <w:rFonts w:ascii="Cambria Math" w:hAnsi="Cambria Math"/>
              </w:rPr>
              <m:t>f</m:t>
            </w:ins>
          </m:r>
          <m:r>
            <w:ins w:id="155" w:author="REE" w:date="2021-09-08T11:59:00Z">
              <w:rPr>
                <w:rFonts w:ascii="Cambria Math" w:hAnsi="Cambria Math"/>
              </w:rPr>
              <m:t>=</m:t>
            </w:ins>
          </m:r>
          <m:sSub>
            <m:sSubPr>
              <m:ctrlPr>
                <w:ins w:id="156" w:author="REE" w:date="2021-09-08T11:59:00Z">
                  <w:rPr>
                    <w:rFonts w:ascii="Cambria Math" w:hAnsi="Cambria Math"/>
                    <w:i/>
                  </w:rPr>
                </w:ins>
              </m:ctrlPr>
            </m:sSubPr>
            <m:e>
              <m:r>
                <w:ins w:id="157" w:author="REE" w:date="2021-09-08T11:59:00Z">
                  <m:rPr>
                    <m:sty m:val="p"/>
                  </m:rPr>
                  <w:rPr>
                    <w:rFonts w:ascii="Cambria Math" w:hAnsi="Cambria Math"/>
                  </w:rPr>
                  <m:t>f</m:t>
                </w:ins>
              </m:r>
            </m:e>
            <m:sub>
              <m:r>
                <w:ins w:id="158" w:author="REE" w:date="2021-09-08T12:00:00Z">
                  <w:rPr>
                    <w:rFonts w:ascii="Cambria Math" w:hAnsi="Cambria Math"/>
                  </w:rPr>
                  <m:t>a</m:t>
                </w:ins>
              </m:r>
            </m:sub>
          </m:sSub>
          <m:r>
            <w:ins w:id="159" w:author="REE" w:date="2021-09-08T11:59:00Z">
              <w:rPr>
                <w:rFonts w:ascii="Cambria Math" w:hAnsi="Cambria Math"/>
              </w:rPr>
              <m:t>-</m:t>
            </w:ins>
          </m:r>
          <m:sSub>
            <m:sSubPr>
              <m:ctrlPr>
                <w:ins w:id="160" w:author="REE" w:date="2021-09-08T12:00:00Z">
                  <w:rPr>
                    <w:rFonts w:ascii="Cambria Math" w:hAnsi="Cambria Math"/>
                    <w:i/>
                  </w:rPr>
                </w:ins>
              </m:ctrlPr>
            </m:sSubPr>
            <m:e>
              <m:r>
                <w:ins w:id="161" w:author="REE" w:date="2021-09-08T12:00:00Z">
                  <m:rPr>
                    <m:sty m:val="p"/>
                  </m:rPr>
                  <w:rPr>
                    <w:rFonts w:ascii="Cambria Math" w:hAnsi="Cambria Math"/>
                  </w:rPr>
                  <m:t>f</m:t>
                </w:ins>
              </m:r>
            </m:e>
            <m:sub>
              <m:r>
                <w:ins w:id="162" w:author="REE" w:date="2021-09-08T12:00:00Z">
                  <w:rPr>
                    <w:rFonts w:ascii="Cambria Math" w:hAnsi="Cambria Math"/>
                  </w:rPr>
                  <m:t>s</m:t>
                </w:ins>
              </m:r>
            </m:sub>
          </m:sSub>
        </m:oMath>
      </m:oMathPara>
    </w:p>
    <w:p w14:paraId="72A3E6C0" w14:textId="77777777" w:rsidR="00CB6619" w:rsidRDefault="00CB6619" w:rsidP="00775BDF">
      <w:pPr>
        <w:pStyle w:val="TextonormalREE"/>
        <w:ind w:left="284"/>
        <w:rPr>
          <w:ins w:id="163" w:author="REE" w:date="2021-09-06T18:59:00Z"/>
        </w:rPr>
      </w:pPr>
    </w:p>
    <w:p w14:paraId="23FC201A" w14:textId="047C113F" w:rsidR="00FF61B1" w:rsidRDefault="00FF61B1" w:rsidP="00775BDF">
      <w:pPr>
        <w:pStyle w:val="TextonormalREE"/>
        <w:ind w:left="284"/>
        <w:rPr>
          <w:ins w:id="164" w:author="REE" w:date="2021-09-08T12:00:00Z"/>
        </w:rPr>
      </w:pPr>
      <w:ins w:id="165" w:author="REE" w:date="2021-09-08T12:01:00Z">
        <w:r>
          <w:t>Siendo:</w:t>
        </w:r>
      </w:ins>
    </w:p>
    <w:p w14:paraId="79A03CA9" w14:textId="4441E319" w:rsidR="007A38B0" w:rsidRPr="009E4BD7" w:rsidRDefault="00C8355C" w:rsidP="00FF61B1">
      <w:pPr>
        <w:pStyle w:val="TextonormalREE"/>
        <w:ind w:left="426"/>
        <w:rPr>
          <w:ins w:id="166" w:author="REE" w:date="2021-09-06T18:59:00Z"/>
        </w:rPr>
      </w:pPr>
      <w:proofErr w:type="spellStart"/>
      <w:ins w:id="167" w:author="REE" w:date="2021-09-06T18:59:00Z">
        <w:r>
          <w:t>CTBCAP</w:t>
        </w:r>
        <w:r>
          <w:rPr>
            <w:vertAlign w:val="subscript"/>
          </w:rPr>
          <w:t>i</w:t>
        </w:r>
        <w:proofErr w:type="spellEnd"/>
        <w:r>
          <w:t xml:space="preserve"> = </w:t>
        </w:r>
        <w:r w:rsidR="00283DB2">
          <w:t>capacidad nominal de contribución a la regulación de la zona i</w:t>
        </w:r>
        <w:r w:rsidR="00195988">
          <w:t xml:space="preserve">, calculado como </w:t>
        </w:r>
        <w:r w:rsidR="00500F14">
          <w:t>se describe en la sección 8.3</w:t>
        </w:r>
      </w:ins>
      <w:ins w:id="168" w:author="REE" w:date="2021-09-08T11:57:00Z">
        <w:r w:rsidR="00875ED1">
          <w:t>.</w:t>
        </w:r>
      </w:ins>
    </w:p>
    <w:p w14:paraId="29F435AC" w14:textId="13441DCD" w:rsidR="00500F14" w:rsidRDefault="007A38B0" w:rsidP="009E4BD7">
      <w:pPr>
        <w:pStyle w:val="TextonormalREE"/>
        <w:ind w:left="284" w:firstLine="142"/>
        <w:rPr>
          <w:ins w:id="169" w:author="REE" w:date="2021-09-06T18:59:00Z"/>
        </w:rPr>
      </w:pPr>
      <w:proofErr w:type="spellStart"/>
      <w:ins w:id="170" w:author="REE" w:date="2021-09-06T18:59:00Z">
        <w:r>
          <w:rPr>
            <w:rFonts w:ascii="GreekC" w:hAnsi="GreekC" w:cs="GreekC"/>
          </w:rPr>
          <w:t>Δ</w:t>
        </w:r>
        <w:r>
          <w:t>f</w:t>
        </w:r>
        <w:proofErr w:type="spellEnd"/>
        <w:r>
          <w:t xml:space="preserve"> = </w:t>
        </w:r>
        <w:r w:rsidR="00845E41">
          <w:t>desvío de frecuencia calculado por el Regulador</w:t>
        </w:r>
        <w:r w:rsidR="00FB08BD">
          <w:t xml:space="preserve"> Maestro</w:t>
        </w:r>
      </w:ins>
    </w:p>
    <w:p w14:paraId="752033AA" w14:textId="0DF3C673" w:rsidR="008D7B64" w:rsidRDefault="00227242" w:rsidP="009E4BD7">
      <w:pPr>
        <w:pStyle w:val="TextonormalREE"/>
        <w:ind w:firstLine="426"/>
        <w:jc w:val="left"/>
        <w:rPr>
          <w:ins w:id="171" w:author="REE" w:date="2021-09-06T18:59:00Z"/>
        </w:rPr>
      </w:pPr>
      <w:ins w:id="172" w:author="REE" w:date="2021-09-08T11:48:00Z">
        <w:r>
          <w:t>f</w:t>
        </w:r>
      </w:ins>
      <w:ins w:id="173" w:author="REE" w:date="2021-09-06T18:59:00Z">
        <w:r w:rsidR="008D7B64" w:rsidRPr="00FF61B1">
          <w:rPr>
            <w:vertAlign w:val="subscript"/>
          </w:rPr>
          <w:t>a</w:t>
        </w:r>
        <w:r w:rsidR="008D7B64">
          <w:tab/>
          <w:t xml:space="preserve"> = frecuencia </w:t>
        </w:r>
        <w:r w:rsidR="00B77D8B">
          <w:t>medida por el Regulador Maestro</w:t>
        </w:r>
        <w:r w:rsidR="008D7B64">
          <w:t xml:space="preserve"> </w:t>
        </w:r>
      </w:ins>
    </w:p>
    <w:p w14:paraId="726C25EA" w14:textId="3094F165" w:rsidR="008D7B64" w:rsidRDefault="00227242" w:rsidP="00FF61B1">
      <w:pPr>
        <w:pStyle w:val="TextonormalREE"/>
        <w:ind w:firstLine="426"/>
        <w:jc w:val="left"/>
        <w:rPr>
          <w:ins w:id="174" w:author="REE" w:date="2021-09-06T18:59:00Z"/>
        </w:rPr>
      </w:pPr>
      <w:proofErr w:type="spellStart"/>
      <w:ins w:id="175" w:author="REE" w:date="2021-09-08T11:48:00Z">
        <w:r>
          <w:t>f</w:t>
        </w:r>
      </w:ins>
      <w:ins w:id="176" w:author="REE" w:date="2021-09-06T18:59:00Z">
        <w:r w:rsidR="008D7B64" w:rsidRPr="00FF61B1">
          <w:rPr>
            <w:vertAlign w:val="subscript"/>
          </w:rPr>
          <w:t>s</w:t>
        </w:r>
        <w:proofErr w:type="spellEnd"/>
        <w:r w:rsidR="008D7B64">
          <w:tab/>
          <w:t xml:space="preserve"> = frecuencia programada </w:t>
        </w:r>
      </w:ins>
    </w:p>
    <w:p w14:paraId="22578006" w14:textId="24C3EE89" w:rsidR="000E2E68" w:rsidRPr="000E2E68" w:rsidRDefault="00A02A33" w:rsidP="00FF61B1">
      <w:pPr>
        <w:pStyle w:val="TextonormalREE"/>
        <w:ind w:left="426"/>
        <w:rPr>
          <w:ins w:id="177" w:author="REE" w:date="2021-09-06T18:59:00Z"/>
        </w:rPr>
      </w:pPr>
      <w:ins w:id="178" w:author="REE" w:date="2021-09-06T18:59:00Z">
        <w:r w:rsidRPr="00C37293">
          <w:rPr>
            <w:rFonts w:cs="Arial"/>
          </w:rPr>
          <w:t>B</w:t>
        </w:r>
        <w:r w:rsidR="000E2E68">
          <w:t>=</w:t>
        </w:r>
        <w:r w:rsidR="000D0493">
          <w:t xml:space="preserve"> constante de B</w:t>
        </w:r>
        <w:r w:rsidR="00724C8B">
          <w:t>IAS</w:t>
        </w:r>
        <w:r w:rsidR="000D0493">
          <w:t xml:space="preserve"> de frecuencia total del Sistema Peninsular</w:t>
        </w:r>
        <w:r w:rsidR="001A1F18">
          <w:t>, se establece anualmente según directrices de ENTSOE</w:t>
        </w:r>
      </w:ins>
    </w:p>
    <w:p w14:paraId="5BA7F064" w14:textId="77777777" w:rsidR="00775BDF" w:rsidRDefault="00775BDF" w:rsidP="00775BDF">
      <w:pPr>
        <w:pStyle w:val="NumerosPR"/>
        <w:numPr>
          <w:ilvl w:val="0"/>
          <w:numId w:val="12"/>
        </w:numPr>
      </w:pPr>
      <w:r>
        <w:t xml:space="preserve">En el modo NORMAL o FRECUENCIA de la RCP una zona puede regular en </w:t>
      </w:r>
      <w:r w:rsidRPr="00221131">
        <w:rPr>
          <w:b/>
        </w:rPr>
        <w:t>modo permisivo</w:t>
      </w:r>
      <w:r>
        <w:t>. Las condiciones que se deben dar para que esto se produzca son:</w:t>
      </w:r>
    </w:p>
    <w:p w14:paraId="54BE044B" w14:textId="77777777" w:rsidR="00775BDF" w:rsidRDefault="00775BDF" w:rsidP="00775BDF">
      <w:pPr>
        <w:pStyle w:val="TextoVieta"/>
        <w:suppressAutoHyphens w:val="0"/>
        <w:spacing w:after="100"/>
        <w:rPr>
          <w:b/>
          <w:bCs/>
        </w:rPr>
      </w:pPr>
      <w:r>
        <w:rPr>
          <w:b/>
          <w:bCs/>
        </w:rPr>
        <w:t>El error de control de área de la zona es de signo contrario al error de control de área de la Península.</w:t>
      </w:r>
    </w:p>
    <w:p w14:paraId="18B79487" w14:textId="77777777" w:rsidR="00775BDF" w:rsidRDefault="00775BDF" w:rsidP="00775BDF">
      <w:pPr>
        <w:pStyle w:val="TextonormalREE"/>
        <w:ind w:left="709"/>
      </w:pPr>
      <w:r>
        <w:t xml:space="preserve">El error de área de la zona se calcula suponiendo que el </w:t>
      </w:r>
      <w:proofErr w:type="spellStart"/>
      <w:ins w:id="179" w:author="REE" w:date="2021-09-06T18:59:00Z">
        <w:r w:rsidR="00504255">
          <w:t>M</w:t>
        </w:r>
      </w:ins>
      <w:r>
        <w:t>CRR</w:t>
      </w:r>
      <w:ins w:id="180" w:author="REE" w:date="2021-09-06T18:59:00Z">
        <w:r w:rsidR="00504255">
          <w:t>FREC</w:t>
        </w:r>
      </w:ins>
      <w:r>
        <w:rPr>
          <w:vertAlign w:val="subscript"/>
        </w:rPr>
        <w:t>i</w:t>
      </w:r>
      <w:proofErr w:type="spellEnd"/>
      <w:r>
        <w:t xml:space="preserve"> está dado por las ecuaciones (9) o (10) según sea el estado de la zona. Así pues:</w:t>
      </w:r>
    </w:p>
    <w:p w14:paraId="55C9CC5E" w14:textId="36ECDC01" w:rsidR="00775BDF" w:rsidRDefault="007C50DD" w:rsidP="00775BDF">
      <w:pPr>
        <w:tabs>
          <w:tab w:val="left" w:pos="1276"/>
          <w:tab w:val="left" w:pos="3119"/>
          <w:tab w:val="left" w:pos="3828"/>
          <w:tab w:val="left" w:pos="4111"/>
          <w:tab w:val="left" w:pos="4536"/>
          <w:tab w:val="left" w:pos="4962"/>
          <w:tab w:val="left" w:pos="5529"/>
        </w:tabs>
        <w:spacing w:after="120"/>
        <w:ind w:left="1560" w:right="45"/>
        <w:jc w:val="center"/>
        <w:rPr>
          <w:rFonts w:ascii="Helvetica" w:hAnsi="Helvetica"/>
          <w:i/>
        </w:rPr>
      </w:pPr>
      <m:oMathPara>
        <m:oMath>
          <m:sSub>
            <m:sSubPr>
              <m:ctrlPr>
                <w:rPr>
                  <w:rFonts w:ascii="Cambria Math" w:hAnsi="Cambria Math"/>
                  <w:i/>
                </w:rPr>
              </m:ctrlPr>
            </m:sSubPr>
            <m:e>
              <m:r>
                <w:rPr>
                  <w:rFonts w:ascii="Cambria Math" w:hAnsi="Cambria Math"/>
                </w:rPr>
                <m:t>ACE</m:t>
              </m:r>
            </m:e>
            <m:sub>
              <m:r>
                <w:rPr>
                  <w:rFonts w:ascii="Cambria Math" w:hAnsi="Cambria Math"/>
                </w:rPr>
                <m:t>i</m:t>
              </m:r>
            </m:sub>
          </m:sSub>
          <m:r>
            <w:rPr>
              <w:rFonts w:ascii="Cambria Math" w:hAnsi="Cambria Math"/>
            </w:rPr>
            <m:t>=</m:t>
          </m:r>
          <m:sSub>
            <m:sSubPr>
              <m:ctrlPr>
                <w:ins w:id="181" w:author="REE" w:date="2021-09-06T18:59:00Z">
                  <w:rPr>
                    <w:rFonts w:ascii="Cambria Math" w:hAnsi="Cambria Math"/>
                    <w:i/>
                  </w:rPr>
                </w:ins>
              </m:ctrlPr>
            </m:sSubPr>
            <m:e>
              <m:r>
                <w:ins w:id="182" w:author="REE" w:date="2021-09-06T18:59:00Z">
                  <w:rPr>
                    <w:rFonts w:ascii="Cambria Math" w:hAnsi="Cambria Math"/>
                  </w:rPr>
                  <m:t>MCRRFREC</m:t>
                </w:ins>
              </m:r>
            </m:e>
            <m:sub>
              <m:r>
                <w:ins w:id="183" w:author="REE" w:date="2021-09-06T18:59:00Z">
                  <w:rPr>
                    <w:rFonts w:ascii="Cambria Math" w:hAnsi="Cambria Math"/>
                  </w:rPr>
                  <m:t>i</m:t>
                </w:ins>
              </m:r>
            </m:sub>
          </m:sSub>
          <m:sSub>
            <m:sSubPr>
              <m:ctrlPr>
                <w:del w:id="184" w:author="REE" w:date="2021-09-06T18:59:00Z">
                  <w:rPr>
                    <w:rFonts w:ascii="Cambria Math" w:hAnsi="Cambria Math"/>
                    <w:i/>
                  </w:rPr>
                </w:del>
              </m:ctrlPr>
            </m:sSubPr>
            <m:e>
              <m:r>
                <w:del w:id="185" w:author="REE" w:date="2021-09-06T18:59:00Z">
                  <w:rPr>
                    <w:rFonts w:ascii="Cambria Math" w:hAnsi="Cambria Math"/>
                  </w:rPr>
                  <m:t>CRR</m:t>
                </w:del>
              </m:r>
            </m:e>
            <m:sub>
              <m:r>
                <w:del w:id="186" w:author="REE" w:date="2021-09-06T18:59:00Z">
                  <w:rPr>
                    <w:rFonts w:ascii="Cambria Math" w:hAnsi="Cambria Math"/>
                  </w:rPr>
                  <m:t>i</m:t>
                </w:del>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r>
            <w:del w:id="187" w:author="REE" w:date="2021-09-06T19:17:00Z">
              <w:rPr>
                <w:rFonts w:ascii="Cambria Math" w:hAnsi="Cambria Math"/>
              </w:rPr>
              <m:t>-10·</m:t>
            </w:del>
          </m:r>
          <m:sSub>
            <m:sSubPr>
              <m:ctrlPr>
                <w:del w:id="188" w:author="REE" w:date="2021-09-06T19:17:00Z">
                  <w:rPr>
                    <w:rFonts w:ascii="Cambria Math" w:hAnsi="Cambria Math"/>
                    <w:i/>
                  </w:rPr>
                </w:del>
              </m:ctrlPr>
            </m:sSubPr>
            <m:e>
              <m:r>
                <w:del w:id="189" w:author="REE" w:date="2021-09-06T19:17:00Z">
                  <w:rPr>
                    <w:rFonts w:ascii="Cambria Math" w:hAnsi="Cambria Math"/>
                  </w:rPr>
                  <m:t>B</m:t>
                </w:del>
              </m:r>
            </m:e>
            <m:sub>
              <m:r>
                <w:del w:id="190" w:author="REE" w:date="2021-09-06T19:17:00Z">
                  <w:rPr>
                    <w:rFonts w:ascii="Cambria Math" w:hAnsi="Cambria Math"/>
                  </w:rPr>
                  <m:t>i</m:t>
                </w:del>
              </m:r>
            </m:sub>
          </m:sSub>
          <m:r>
            <w:del w:id="191" w:author="REE" w:date="2021-09-06T19:17:00Z">
              <w:rPr>
                <w:rFonts w:ascii="Cambria Math" w:hAnsi="Cambria Math"/>
              </w:rPr>
              <m:t>·∆f</m:t>
            </w:del>
          </m:r>
        </m:oMath>
      </m:oMathPara>
    </w:p>
    <w:p w14:paraId="6ECC3002" w14:textId="77777777" w:rsidR="00775BDF" w:rsidRDefault="00775BDF" w:rsidP="00775BDF">
      <w:pPr>
        <w:pStyle w:val="TextonormalREE"/>
        <w:ind w:left="709"/>
        <w:rPr>
          <w:del w:id="192" w:author="REE" w:date="2021-09-06T18:59:00Z"/>
        </w:rPr>
      </w:pPr>
      <w:del w:id="193" w:author="REE" w:date="2021-09-06T18:59:00Z">
        <w:r>
          <w:lastRenderedPageBreak/>
          <w:delText xml:space="preserve">Para determinar el error de control de área de cada zona, se utiliza el valor del desvío de frecuencia </w:delText>
        </w:r>
        <w:r>
          <w:rPr>
            <w:rFonts w:ascii="Symbol" w:hAnsi="Symbol"/>
          </w:rPr>
          <w:delText></w:delText>
        </w:r>
        <w:r>
          <w:delText xml:space="preserve">f disponible en el regulador maestro. </w:delText>
        </w:r>
      </w:del>
    </w:p>
    <w:p w14:paraId="2A5AA567" w14:textId="77777777" w:rsidR="00775BDF" w:rsidRDefault="00775BDF" w:rsidP="00775BDF">
      <w:pPr>
        <w:pStyle w:val="TextonormalREE"/>
        <w:ind w:left="709"/>
      </w:pPr>
      <w:r>
        <w:t>El error de área global de la península, ACE</w:t>
      </w:r>
      <w:r>
        <w:rPr>
          <w:vertAlign w:val="subscript"/>
        </w:rPr>
        <w:t>R</w:t>
      </w:r>
      <w:r>
        <w:t>, se calcula como:</w:t>
      </w:r>
    </w:p>
    <w:p w14:paraId="728830D0" w14:textId="77777777" w:rsidR="00775BDF" w:rsidRPr="008F1193" w:rsidRDefault="007C50DD" w:rsidP="00775BDF">
      <w:pPr>
        <w:pStyle w:val="Normal1"/>
        <w:tabs>
          <w:tab w:val="clear" w:pos="360"/>
          <w:tab w:val="left" w:pos="1276"/>
          <w:tab w:val="left" w:pos="4536"/>
        </w:tabs>
        <w:ind w:left="1560" w:firstLine="0"/>
        <w:jc w:val="center"/>
        <w:rPr>
          <w:i/>
          <w:lang w:val="es-ES"/>
        </w:rPr>
      </w:pPr>
      <m:oMath>
        <m:sSub>
          <m:sSubPr>
            <m:ctrlPr>
              <w:rPr>
                <w:rFonts w:ascii="Cambria Math" w:hAnsi="Cambria Math"/>
                <w:i/>
                <w:kern w:val="0"/>
                <w:lang w:val="es-ES"/>
              </w:rPr>
            </m:ctrlPr>
          </m:sSubPr>
          <m:e>
            <m:r>
              <w:rPr>
                <w:rFonts w:ascii="Cambria Math" w:hAnsi="Cambria Math"/>
                <w:lang w:val="es-ES"/>
              </w:rPr>
              <m:t>ACE</m:t>
            </m:r>
          </m:e>
          <m:sub>
            <m:r>
              <w:rPr>
                <w:rFonts w:ascii="Cambria Math" w:hAnsi="Cambria Math"/>
                <w:lang w:val="es-ES"/>
              </w:rPr>
              <m:t>R</m:t>
            </m:r>
          </m:sub>
        </m:sSub>
        <m:r>
          <w:rPr>
            <w:rFonts w:ascii="Cambria Math" w:hAnsi="Cambria Math"/>
            <w:lang w:val="es-ES"/>
          </w:rPr>
          <m:t>=</m:t>
        </m:r>
        <m:sSub>
          <m:sSubPr>
            <m:ctrlPr>
              <w:rPr>
                <w:rFonts w:ascii="Cambria Math" w:hAnsi="Cambria Math"/>
                <w:i/>
                <w:kern w:val="0"/>
                <w:lang w:val="es-ES"/>
              </w:rPr>
            </m:ctrlPr>
          </m:sSubPr>
          <m:e>
            <m:r>
              <w:rPr>
                <w:rFonts w:ascii="Cambria Math" w:hAnsi="Cambria Math"/>
                <w:lang w:val="es-ES"/>
              </w:rPr>
              <m:t>CNID</m:t>
            </m:r>
          </m:e>
          <m:sub>
            <m:r>
              <w:rPr>
                <w:rFonts w:ascii="Cambria Math" w:hAnsi="Cambria Math"/>
                <w:lang w:val="es-ES"/>
              </w:rPr>
              <m:t>R</m:t>
            </m:r>
          </m:sub>
        </m:sSub>
        <m:r>
          <w:rPr>
            <w:rFonts w:ascii="Cambria Math" w:hAnsi="Cambria Math"/>
            <w:lang w:val="es-ES"/>
          </w:rPr>
          <m:t>-10·</m:t>
        </m:r>
        <m:r>
          <w:rPr>
            <w:rFonts w:ascii="Cambria Math" w:hAnsi="Cambria Math"/>
            <w:kern w:val="0"/>
            <w:lang w:val="es-ES"/>
          </w:rPr>
          <m:t>B</m:t>
        </m:r>
        <m:r>
          <w:rPr>
            <w:rFonts w:ascii="Cambria Math" w:hAnsi="Cambria Math"/>
            <w:lang w:val="es-ES"/>
          </w:rPr>
          <m:t>·∆f</m:t>
        </m:r>
      </m:oMath>
      <w:r w:rsidR="00775BDF">
        <w:rPr>
          <w:lang w:val="es-ES"/>
        </w:rPr>
        <w:t xml:space="preserve">  </w:t>
      </w:r>
      <w:r w:rsidR="00775BDF">
        <w:rPr>
          <w:lang w:val="es-ES"/>
        </w:rPr>
        <w:tab/>
      </w:r>
      <w:r w:rsidR="00775BDF">
        <w:rPr>
          <w:lang w:val="es-ES"/>
        </w:rPr>
        <w:tab/>
      </w:r>
      <w:r w:rsidR="00775BDF" w:rsidRPr="008F1193">
        <w:rPr>
          <w:rFonts w:asciiTheme="minorHAnsi" w:hAnsiTheme="minorHAnsi"/>
          <w:i/>
          <w:lang w:val="es-ES"/>
        </w:rPr>
        <w:t>(11)</w:t>
      </w:r>
    </w:p>
    <w:p w14:paraId="43B7C1E5" w14:textId="77777777" w:rsidR="00775BDF" w:rsidRDefault="00775BDF" w:rsidP="00775BDF">
      <w:pPr>
        <w:pStyle w:val="TextoVieta"/>
        <w:suppressAutoHyphens w:val="0"/>
        <w:spacing w:after="100"/>
        <w:rPr>
          <w:b/>
          <w:bCs/>
        </w:rPr>
      </w:pPr>
      <w:r>
        <w:rPr>
          <w:b/>
          <w:bCs/>
        </w:rPr>
        <w:t>El valor absoluto de ACE</w:t>
      </w:r>
      <w:r w:rsidRPr="008F1193">
        <w:rPr>
          <w:b/>
          <w:bCs/>
          <w:vertAlign w:val="subscript"/>
        </w:rPr>
        <w:t>R</w:t>
      </w:r>
      <w:r>
        <w:rPr>
          <w:b/>
          <w:bCs/>
        </w:rPr>
        <w:t xml:space="preserve"> supera un determinado umbral.</w:t>
      </w:r>
    </w:p>
    <w:p w14:paraId="7B9639F1" w14:textId="77777777" w:rsidR="00775BDF" w:rsidRDefault="00775BDF" w:rsidP="00775BDF">
      <w:pPr>
        <w:pStyle w:val="TextonormalREE"/>
        <w:ind w:left="709"/>
      </w:pPr>
      <w:r>
        <w:t>Una vez iniciada la regulación en modo permisivo, se mantiene mientras el valor absoluto del ACE</w:t>
      </w:r>
      <w:r>
        <w:rPr>
          <w:vertAlign w:val="subscript"/>
        </w:rPr>
        <w:t>R</w:t>
      </w:r>
      <w:r>
        <w:t xml:space="preserve"> sea superior al umbral </w:t>
      </w:r>
      <w:bookmarkStart w:id="194" w:name="Cte_UMP"/>
      <w:r w:rsidRPr="008F1193">
        <w:rPr>
          <w:b/>
        </w:rPr>
        <w:t>UMACE</w:t>
      </w:r>
      <w:bookmarkEnd w:id="194"/>
      <w:r>
        <w:t xml:space="preserve"> menos una banda muerta </w:t>
      </w:r>
      <w:bookmarkStart w:id="195" w:name="Cte_UMPDB"/>
      <w:r w:rsidRPr="008F1193">
        <w:rPr>
          <w:b/>
        </w:rPr>
        <w:t>DBACE</w:t>
      </w:r>
      <w:bookmarkEnd w:id="195"/>
      <w:r>
        <w:t>.</w:t>
      </w:r>
    </w:p>
    <w:p w14:paraId="4D39C4E4" w14:textId="77777777" w:rsidR="00775BDF" w:rsidRDefault="00775BDF" w:rsidP="00775BDF">
      <w:pPr>
        <w:pStyle w:val="TextonormalREE"/>
        <w:ind w:left="284"/>
      </w:pPr>
      <w:r>
        <w:t>Cuando se cumplen ambas condiciones, la acción de control de la zona tendería a incrementar el valor del ACE</w:t>
      </w:r>
      <w:r>
        <w:rPr>
          <w:vertAlign w:val="subscript"/>
        </w:rPr>
        <w:t>R</w:t>
      </w:r>
      <w:r>
        <w:t xml:space="preserve"> en lugar de a disminuirlo, aun cuando para el conjunto de las zonas la acción total sea correcta y tienda a disminuir dicho error de área global. Cuando el valor del ACE</w:t>
      </w:r>
      <w:r>
        <w:rPr>
          <w:vertAlign w:val="subscript"/>
        </w:rPr>
        <w:t>R</w:t>
      </w:r>
      <w:r>
        <w:t xml:space="preserve"> es grande, esta forma de actuar no es apropiada, por lo que, para evitarla, el </w:t>
      </w:r>
      <w:proofErr w:type="spellStart"/>
      <w:ins w:id="196" w:author="REE" w:date="2021-09-06T18:59:00Z">
        <w:r w:rsidR="006839E9">
          <w:t>M</w:t>
        </w:r>
      </w:ins>
      <w:r>
        <w:t>CRR</w:t>
      </w:r>
      <w:ins w:id="197" w:author="REE" w:date="2021-09-06T18:59:00Z">
        <w:r w:rsidR="006839E9">
          <w:t>FREC</w:t>
        </w:r>
      </w:ins>
      <w:r>
        <w:rPr>
          <w:vertAlign w:val="subscript"/>
        </w:rPr>
        <w:t>i</w:t>
      </w:r>
      <w:proofErr w:type="spellEnd"/>
      <w:r>
        <w:t xml:space="preserve"> de la zona se calcula como: </w:t>
      </w:r>
    </w:p>
    <w:p w14:paraId="3C433FDC" w14:textId="780F1C26" w:rsidR="00775BDF" w:rsidRDefault="007C50DD" w:rsidP="00775BDF">
      <w:pPr>
        <w:pStyle w:val="Normal1"/>
        <w:tabs>
          <w:tab w:val="clear" w:pos="360"/>
        </w:tabs>
        <w:ind w:left="1560" w:firstLine="0"/>
        <w:jc w:val="center"/>
        <w:rPr>
          <w:lang w:val="es-ES"/>
        </w:rPr>
      </w:pPr>
      <m:oMath>
        <m:sSub>
          <m:sSubPr>
            <m:ctrlPr>
              <w:ins w:id="198" w:author="REE" w:date="2021-09-06T18:59:00Z">
                <w:rPr>
                  <w:rFonts w:ascii="Cambria Math" w:hAnsi="Cambria Math"/>
                  <w:i/>
                  <w:lang w:val="es-ES"/>
                </w:rPr>
              </w:ins>
            </m:ctrlPr>
          </m:sSubPr>
          <m:e>
            <m:r>
              <w:ins w:id="199" w:author="REE" w:date="2021-09-06T18:59:00Z">
                <w:rPr>
                  <w:rFonts w:ascii="Cambria Math" w:hAnsi="Cambria Math"/>
                  <w:lang w:val="es-ES"/>
                </w:rPr>
                <m:t>MCRRFREC</m:t>
              </w:ins>
            </m:r>
          </m:e>
          <m:sub>
            <m:r>
              <w:ins w:id="200" w:author="REE" w:date="2021-09-06T18:59:00Z">
                <w:rPr>
                  <w:rFonts w:ascii="Cambria Math" w:hAnsi="Cambria Math"/>
                  <w:lang w:val="es-ES"/>
                </w:rPr>
                <m:t>i</m:t>
              </w:ins>
            </m:r>
          </m:sub>
        </m:sSub>
        <m:sSub>
          <m:sSubPr>
            <m:ctrlPr>
              <w:del w:id="201" w:author="REE" w:date="2021-09-06T18:59:00Z">
                <w:rPr>
                  <w:rFonts w:ascii="Cambria Math" w:hAnsi="Cambria Math"/>
                  <w:i/>
                  <w:lang w:val="es-ES"/>
                </w:rPr>
              </w:del>
            </m:ctrlPr>
          </m:sSubPr>
          <m:e>
            <m:r>
              <w:del w:id="202" w:author="REE" w:date="2021-09-06T18:59:00Z">
                <w:rPr>
                  <w:rFonts w:ascii="Cambria Math" w:hAnsi="Cambria Math"/>
                  <w:lang w:val="es-ES"/>
                </w:rPr>
                <m:t>CRR</m:t>
              </w:del>
            </m:r>
          </m:e>
          <m:sub>
            <m:r>
              <w:del w:id="203" w:author="REE" w:date="2021-09-06T18:59:00Z">
                <w:rPr>
                  <w:rFonts w:ascii="Cambria Math" w:hAnsi="Cambria Math"/>
                  <w:lang w:val="es-ES"/>
                </w:rPr>
                <m:t>i</m:t>
              </w:del>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del w:id="204" w:author="REE" w:date="2021-09-06T19:20:00Z">
            <w:rPr>
              <w:rFonts w:ascii="Cambria Math" w:hAnsi="Cambria Math"/>
              <w:lang w:val="es-ES"/>
            </w:rPr>
            <m:t>+10·</m:t>
          </w:del>
        </m:r>
        <m:sSub>
          <m:sSubPr>
            <m:ctrlPr>
              <w:del w:id="205" w:author="REE" w:date="2021-09-06T19:20:00Z">
                <w:rPr>
                  <w:rFonts w:ascii="Cambria Math" w:hAnsi="Cambria Math"/>
                  <w:i/>
                  <w:lang w:val="es-ES"/>
                </w:rPr>
              </w:del>
            </m:ctrlPr>
          </m:sSubPr>
          <m:e>
            <m:r>
              <w:del w:id="206" w:author="REE" w:date="2021-09-06T19:20:00Z">
                <w:rPr>
                  <w:rFonts w:ascii="Cambria Math" w:hAnsi="Cambria Math"/>
                  <w:lang w:val="es-ES"/>
                </w:rPr>
                <m:t>B</m:t>
              </w:del>
            </m:r>
          </m:e>
          <m:sub>
            <m:r>
              <w:del w:id="207" w:author="REE" w:date="2021-09-06T19:20:00Z">
                <w:rPr>
                  <w:rFonts w:ascii="Cambria Math" w:hAnsi="Cambria Math"/>
                  <w:lang w:val="es-ES"/>
                </w:rPr>
                <m:t>i</m:t>
              </w:del>
            </m:r>
          </m:sub>
        </m:sSub>
        <m:r>
          <w:del w:id="208" w:author="REE" w:date="2021-09-06T19:20:00Z">
            <w:rPr>
              <w:rFonts w:ascii="Cambria Math" w:hAnsi="Cambria Math"/>
              <w:lang w:val="es-ES"/>
            </w:rPr>
            <m:t>·∆f</m:t>
          </w:del>
        </m:r>
      </m:oMath>
      <w:del w:id="209" w:author="REE" w:date="2021-09-06T19:20:00Z">
        <w:r w:rsidR="00775BDF" w:rsidDel="00D219CA">
          <w:rPr>
            <w:lang w:val="es-ES"/>
          </w:rPr>
          <w:delText xml:space="preserve">  </w:delText>
        </w:r>
      </w:del>
      <w:r w:rsidR="00775BDF">
        <w:rPr>
          <w:lang w:val="es-ES"/>
        </w:rPr>
        <w:tab/>
      </w:r>
      <w:r w:rsidR="00775BDF">
        <w:rPr>
          <w:lang w:val="es-ES"/>
        </w:rPr>
        <w:tab/>
      </w:r>
      <w:r w:rsidR="00775BDF" w:rsidRPr="004B647E">
        <w:rPr>
          <w:rFonts w:asciiTheme="minorHAnsi" w:hAnsiTheme="minorHAnsi"/>
          <w:i/>
          <w:lang w:val="es-ES"/>
        </w:rPr>
        <w:t>(12)</w:t>
      </w:r>
    </w:p>
    <w:p w14:paraId="6A1E0E47" w14:textId="70089417" w:rsidR="00775BDF" w:rsidRDefault="00775BDF" w:rsidP="00775BDF">
      <w:pPr>
        <w:pStyle w:val="TextonormalREE"/>
        <w:ind w:left="284"/>
      </w:pPr>
      <w:r>
        <w:t xml:space="preserve">Esto equivale a anular el </w:t>
      </w:r>
      <w:proofErr w:type="spellStart"/>
      <w:r>
        <w:t>ACE</w:t>
      </w:r>
      <w:r>
        <w:rPr>
          <w:vertAlign w:val="subscript"/>
        </w:rPr>
        <w:t>i</w:t>
      </w:r>
      <w:proofErr w:type="spellEnd"/>
      <w:r>
        <w:t>,  con lo que se anula la acción de control durante el ciclo para la zona i. Sustituyendo</w:t>
      </w:r>
      <w:r>
        <w:rPr>
          <w:i/>
        </w:rPr>
        <w:t xml:space="preserve"> </w:t>
      </w:r>
      <w:r>
        <w:t>en las ecuaciones anteriores:</w:t>
      </w:r>
    </w:p>
    <w:p w14:paraId="1E169FD9" w14:textId="77777777" w:rsidR="00775BDF" w:rsidRDefault="007C50DD" w:rsidP="00775BDF">
      <w:pPr>
        <w:pStyle w:val="Normal1"/>
        <w:tabs>
          <w:tab w:val="clear" w:pos="360"/>
        </w:tabs>
        <w:ind w:left="284" w:firstLine="0"/>
        <w:rPr>
          <w:lang w:val="es-ES"/>
        </w:rPr>
      </w:pPr>
      <m:oMathPara>
        <m:oMath>
          <m:sSub>
            <m:sSubPr>
              <m:ctrlPr>
                <w:rPr>
                  <w:rFonts w:ascii="Cambria Math" w:hAnsi="Cambria Math"/>
                  <w:i/>
                  <w:lang w:val="es-ES"/>
                </w:rPr>
              </m:ctrlPr>
            </m:sSubPr>
            <m:e>
              <m:r>
                <w:rPr>
                  <w:rFonts w:ascii="Cambria Math" w:hAnsi="Cambria Math"/>
                  <w:lang w:val="es-ES"/>
                </w:rPr>
                <m:t>ACE</m:t>
              </m:r>
            </m:e>
            <m:sub>
              <m:r>
                <w:rPr>
                  <w:rFonts w:ascii="Cambria Math" w:hAnsi="Cambria Math"/>
                  <w:lang w:val="es-ES"/>
                </w:rPr>
                <m:t>i</m:t>
              </m:r>
            </m:sub>
          </m:sSub>
          <m:r>
            <w:rPr>
              <w:rFonts w:ascii="Cambria Math" w:hAnsi="Cambria Math"/>
              <w:lang w:val="es-ES"/>
            </w:rPr>
            <m:t>=</m:t>
          </m:r>
          <m:r>
            <w:ins w:id="210" w:author="REE" w:date="2021-09-06T18:59:00Z">
              <w:rPr>
                <w:rFonts w:ascii="Cambria Math" w:hAnsi="Cambria Math"/>
                <w:lang w:val="es-ES"/>
              </w:rPr>
              <m:t>M</m:t>
            </w:ins>
          </m:r>
          <m:sSub>
            <m:sSubPr>
              <m:ctrlPr>
                <w:ins w:id="211" w:author="REE" w:date="2021-09-06T18:59:00Z">
                  <w:rPr>
                    <w:rFonts w:ascii="Cambria Math" w:hAnsi="Cambria Math"/>
                    <w:i/>
                    <w:lang w:val="es-ES"/>
                  </w:rPr>
                </w:ins>
              </m:ctrlPr>
            </m:sSubPr>
            <m:e>
              <m:r>
                <w:ins w:id="212" w:author="REE" w:date="2021-09-06T18:59:00Z">
                  <w:rPr>
                    <w:rFonts w:ascii="Cambria Math" w:hAnsi="Cambria Math"/>
                    <w:lang w:val="es-ES"/>
                  </w:rPr>
                  <m:t>CRRFREC</m:t>
                </w:ins>
              </m:r>
            </m:e>
            <m:sub>
              <m:r>
                <w:ins w:id="213" w:author="REE" w:date="2021-09-06T18:59:00Z">
                  <w:rPr>
                    <w:rFonts w:ascii="Cambria Math" w:hAnsi="Cambria Math"/>
                    <w:lang w:val="es-ES"/>
                  </w:rPr>
                  <m:t>i</m:t>
                </w:ins>
              </m:r>
            </m:sub>
          </m:sSub>
          <m:sSub>
            <m:sSubPr>
              <m:ctrlPr>
                <w:del w:id="214" w:author="REE" w:date="2021-09-06T18:59:00Z">
                  <w:rPr>
                    <w:rFonts w:ascii="Cambria Math" w:hAnsi="Cambria Math"/>
                    <w:i/>
                    <w:lang w:val="es-ES"/>
                  </w:rPr>
                </w:del>
              </m:ctrlPr>
            </m:sSubPr>
            <m:e>
              <m:r>
                <w:del w:id="215" w:author="REE" w:date="2021-09-06T18:59:00Z">
                  <w:rPr>
                    <w:rFonts w:ascii="Cambria Math" w:hAnsi="Cambria Math"/>
                    <w:lang w:val="es-ES"/>
                  </w:rPr>
                  <m:t>CRR</m:t>
                </w:del>
              </m:r>
            </m:e>
            <m:sub>
              <m:r>
                <w:del w:id="216" w:author="REE" w:date="2021-09-06T18:59:00Z">
                  <w:rPr>
                    <w:rFonts w:ascii="Cambria Math" w:hAnsi="Cambria Math"/>
                    <w:lang w:val="es-ES"/>
                  </w:rPr>
                  <m:t>i</m:t>
                </w:del>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ins w:id="217" w:author="REE" w:date="2021-09-06T18:59:00Z">
              <w:rPr>
                <w:rFonts w:ascii="Cambria Math" w:hAnsi="Cambria Math"/>
                <w:lang w:val="es-ES"/>
              </w:rPr>
              <m:t>=-</m:t>
            </w:ins>
          </m:r>
          <m:f>
            <m:fPr>
              <m:ctrlPr>
                <w:ins w:id="218" w:author="REE" w:date="2021-09-06T18:59:00Z">
                  <w:rPr>
                    <w:rFonts w:ascii="Cambria Math" w:hAnsi="Cambria Math"/>
                    <w:i/>
                    <w:lang w:val="es-ES"/>
                  </w:rPr>
                </w:ins>
              </m:ctrlPr>
            </m:fPr>
            <m:num>
              <m:r>
                <w:ins w:id="219" w:author="REE" w:date="2021-09-06T18:59:00Z">
                  <w:rPr>
                    <w:rFonts w:ascii="Cambria Math" w:hAnsi="Cambria Math"/>
                    <w:lang w:val="es-ES"/>
                  </w:rPr>
                  <m:t>1</m:t>
                </w:ins>
              </m:r>
            </m:num>
            <m:den>
              <m:r>
                <w:ins w:id="220" w:author="REE" w:date="2021-09-06T18:59:00Z">
                  <w:rPr>
                    <w:rFonts w:ascii="Cambria Math" w:hAnsi="Cambria Math"/>
                    <w:lang w:val="es-ES"/>
                  </w:rPr>
                  <m:t>G</m:t>
                </w:ins>
              </m:r>
            </m:den>
          </m:f>
          <m:r>
            <w:del w:id="221" w:author="REE" w:date="2021-09-06T18:59:00Z">
              <w:rPr>
                <w:rFonts w:ascii="Cambria Math" w:hAnsi="Cambria Math"/>
                <w:lang w:val="es-ES"/>
              </w:rPr>
              <m:t>-10·</m:t>
            </w:del>
          </m:r>
          <m:sSub>
            <m:sSubPr>
              <m:ctrlPr>
                <w:del w:id="222" w:author="REE" w:date="2021-09-06T18:59:00Z">
                  <w:rPr>
                    <w:rFonts w:ascii="Cambria Math" w:hAnsi="Cambria Math"/>
                    <w:i/>
                    <w:lang w:val="es-ES"/>
                  </w:rPr>
                </w:del>
              </m:ctrlPr>
            </m:sSubPr>
            <m:e>
              <m:r>
                <w:del w:id="223" w:author="REE" w:date="2021-09-06T18:59:00Z">
                  <w:rPr>
                    <w:rFonts w:ascii="Cambria Math" w:hAnsi="Cambria Math"/>
                    <w:lang w:val="es-ES"/>
                  </w:rPr>
                  <m:t>B</m:t>
                </w:del>
              </m:r>
            </m:e>
            <m:sub>
              <m:r>
                <w:del w:id="224" w:author="REE" w:date="2021-09-06T18:59:00Z">
                  <w:rPr>
                    <w:rFonts w:ascii="Cambria Math" w:hAnsi="Cambria Math"/>
                    <w:lang w:val="es-ES"/>
                  </w:rPr>
                  <m:t>i</m:t>
                </w:del>
              </m:r>
            </m:sub>
          </m:sSub>
          <m:r>
            <w:del w:id="225" w:author="REE" w:date="2021-09-06T18:59:00Z">
              <w:rPr>
                <w:rFonts w:ascii="Cambria Math" w:hAnsi="Cambria Math"/>
                <w:lang w:val="es-ES"/>
              </w:rPr>
              <m:t>·∆f=-</m:t>
            </w:del>
          </m:r>
          <m:f>
            <m:fPr>
              <m:ctrlPr>
                <w:del w:id="226" w:author="REE" w:date="2021-09-06T18:59:00Z">
                  <w:rPr>
                    <w:rFonts w:ascii="Cambria Math" w:hAnsi="Cambria Math"/>
                    <w:i/>
                    <w:lang w:val="es-ES"/>
                  </w:rPr>
                </w:del>
              </m:ctrlPr>
            </m:fPr>
            <m:num>
              <m:r>
                <w:del w:id="227" w:author="REE" w:date="2021-09-06T18:59:00Z">
                  <w:rPr>
                    <w:rFonts w:ascii="Cambria Math" w:hAnsi="Cambria Math"/>
                    <w:lang w:val="es-ES"/>
                  </w:rPr>
                  <m:t>1</m:t>
                </w:del>
              </m:r>
            </m:num>
            <m:den>
              <m:r>
                <w:del w:id="228" w:author="REE" w:date="2021-09-06T18:59:00Z">
                  <w:rPr>
                    <w:rFonts w:ascii="Cambria Math" w:hAnsi="Cambria Math"/>
                    <w:lang w:val="es-ES"/>
                  </w:rPr>
                  <m:t>G</m:t>
                </w:del>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m:t>
          </m:r>
          <m:f>
            <m:fPr>
              <m:ctrlPr>
                <w:ins w:id="229" w:author="REE" w:date="2021-09-06T18:59:00Z">
                  <w:rPr>
                    <w:rFonts w:ascii="Cambria Math" w:hAnsi="Cambria Math"/>
                    <w:i/>
                    <w:lang w:val="es-ES"/>
                  </w:rPr>
                </w:ins>
              </m:ctrlPr>
            </m:fPr>
            <m:num>
              <m:r>
                <w:ins w:id="230" w:author="REE" w:date="2021-09-06T18:59:00Z">
                  <w:rPr>
                    <w:rFonts w:ascii="Cambria Math" w:hAnsi="Cambria Math"/>
                    <w:lang w:val="es-ES"/>
                  </w:rPr>
                  <m:t>1</m:t>
                </w:ins>
              </m:r>
            </m:num>
            <m:den>
              <m:r>
                <w:ins w:id="231" w:author="REE" w:date="2021-09-06T18:59:00Z">
                  <w:rPr>
                    <w:rFonts w:ascii="Cambria Math" w:hAnsi="Cambria Math"/>
                    <w:lang w:val="es-ES"/>
                  </w:rPr>
                  <m:t>G</m:t>
                </w:ins>
              </m:r>
            </m:den>
          </m:f>
          <m:r>
            <w:del w:id="232" w:author="REE" w:date="2021-09-06T18:59:00Z">
              <w:rPr>
                <w:rFonts w:ascii="Cambria Math" w:hAnsi="Cambria Math"/>
                <w:lang w:val="es-ES"/>
              </w:rPr>
              <m:t>10·</m:t>
            </w:del>
          </m:r>
          <m:sSub>
            <m:sSubPr>
              <m:ctrlPr>
                <w:del w:id="233" w:author="REE" w:date="2021-09-06T18:59:00Z">
                  <w:rPr>
                    <w:rFonts w:ascii="Cambria Math" w:hAnsi="Cambria Math"/>
                    <w:i/>
                    <w:lang w:val="es-ES"/>
                  </w:rPr>
                </w:del>
              </m:ctrlPr>
            </m:sSubPr>
            <m:e>
              <m:r>
                <w:del w:id="234" w:author="REE" w:date="2021-09-06T18:59:00Z">
                  <w:rPr>
                    <w:rFonts w:ascii="Cambria Math" w:hAnsi="Cambria Math"/>
                    <w:lang w:val="es-ES"/>
                  </w:rPr>
                  <m:t>B</m:t>
                </w:del>
              </m:r>
            </m:e>
            <m:sub>
              <m:r>
                <w:del w:id="235" w:author="REE" w:date="2021-09-06T18:59:00Z">
                  <w:rPr>
                    <w:rFonts w:ascii="Cambria Math" w:hAnsi="Cambria Math"/>
                    <w:lang w:val="es-ES"/>
                  </w:rPr>
                  <m:t>i</m:t>
                </w:del>
              </m:r>
            </m:sub>
          </m:sSub>
          <m:r>
            <w:del w:id="236" w:author="REE" w:date="2021-09-06T18:59:00Z">
              <w:rPr>
                <w:rFonts w:ascii="Cambria Math" w:hAnsi="Cambria Math"/>
                <w:lang w:val="es-ES"/>
              </w:rPr>
              <m:t>·∆f+</m:t>
            </w:del>
          </m:r>
          <m:f>
            <m:fPr>
              <m:ctrlPr>
                <w:del w:id="237" w:author="REE" w:date="2021-09-06T18:59:00Z">
                  <w:rPr>
                    <w:rFonts w:ascii="Cambria Math" w:hAnsi="Cambria Math"/>
                    <w:i/>
                    <w:lang w:val="es-ES"/>
                  </w:rPr>
                </w:del>
              </m:ctrlPr>
            </m:fPr>
            <m:num>
              <m:r>
                <w:del w:id="238" w:author="REE" w:date="2021-09-06T18:59:00Z">
                  <w:rPr>
                    <w:rFonts w:ascii="Cambria Math" w:hAnsi="Cambria Math"/>
                    <w:lang w:val="es-ES"/>
                  </w:rPr>
                  <m:t>1</m:t>
                </w:del>
              </m:r>
            </m:num>
            <m:den>
              <m:r>
                <w:del w:id="239" w:author="REE" w:date="2021-09-06T18:59:00Z">
                  <w:rPr>
                    <w:rFonts w:ascii="Cambria Math" w:hAnsi="Cambria Math"/>
                    <w:lang w:val="es-ES"/>
                  </w:rPr>
                  <m:t>G</m:t>
                </w:del>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ins w:id="240" w:author="REE" w:date="2021-09-06T18:59:00Z">
              <w:rPr>
                <w:rFonts w:ascii="Cambria Math" w:hAnsi="Cambria Math"/>
                <w:lang w:val="es-ES"/>
              </w:rPr>
              <m:t>=</m:t>
            </w:ins>
          </m:r>
          <m:r>
            <w:del w:id="241" w:author="REE" w:date="2021-09-06T18:59:00Z">
              <w:rPr>
                <w:rFonts w:ascii="Cambria Math" w:hAnsi="Cambria Math"/>
                <w:lang w:val="es-ES"/>
              </w:rPr>
              <m:t>-10·</m:t>
            </w:del>
          </m:r>
          <m:sSub>
            <m:sSubPr>
              <m:ctrlPr>
                <w:del w:id="242" w:author="REE" w:date="2021-09-06T18:59:00Z">
                  <w:rPr>
                    <w:rFonts w:ascii="Cambria Math" w:hAnsi="Cambria Math"/>
                    <w:i/>
                    <w:lang w:val="es-ES"/>
                  </w:rPr>
                </w:del>
              </m:ctrlPr>
            </m:sSubPr>
            <m:e>
              <m:r>
                <w:del w:id="243" w:author="REE" w:date="2021-09-06T18:59:00Z">
                  <w:rPr>
                    <w:rFonts w:ascii="Cambria Math" w:hAnsi="Cambria Math"/>
                    <w:lang w:val="es-ES"/>
                  </w:rPr>
                  <m:t>B</m:t>
                </w:del>
              </m:r>
            </m:e>
            <m:sub>
              <m:r>
                <w:del w:id="244" w:author="REE" w:date="2021-09-06T18:59:00Z">
                  <w:rPr>
                    <w:rFonts w:ascii="Cambria Math" w:hAnsi="Cambria Math"/>
                    <w:lang w:val="es-ES"/>
                  </w:rPr>
                  <m:t>i</m:t>
                </w:del>
              </m:r>
            </m:sub>
          </m:sSub>
          <m:r>
            <w:del w:id="245" w:author="REE" w:date="2021-09-06T18:59:00Z">
              <w:rPr>
                <w:rFonts w:ascii="Cambria Math" w:hAnsi="Cambria Math"/>
                <w:lang w:val="es-ES"/>
              </w:rPr>
              <m:t>·∆f=</m:t>
            </w:del>
          </m:r>
          <m:r>
            <w:rPr>
              <w:rFonts w:ascii="Cambria Math" w:hAnsi="Cambria Math"/>
              <w:lang w:val="es-ES"/>
            </w:rPr>
            <m:t>0</m:t>
          </m:r>
        </m:oMath>
      </m:oMathPara>
    </w:p>
    <w:p w14:paraId="2EC5AA12" w14:textId="77777777" w:rsidR="00775BDF" w:rsidRDefault="00775BDF" w:rsidP="00775BDF">
      <w:pPr>
        <w:pStyle w:val="NumerosPR"/>
        <w:numPr>
          <w:ilvl w:val="0"/>
          <w:numId w:val="12"/>
        </w:numPr>
      </w:pPr>
      <w:r>
        <w:t xml:space="preserve">En el modo NULO de la RCP los </w:t>
      </w:r>
      <w:proofErr w:type="spellStart"/>
      <w:ins w:id="246" w:author="REE" w:date="2021-09-06T18:59:00Z">
        <w:r w:rsidR="000E2FA6">
          <w:t>M</w:t>
        </w:r>
      </w:ins>
      <w:r>
        <w:t>CRR</w:t>
      </w:r>
      <w:ins w:id="247" w:author="REE" w:date="2021-09-06T18:59:00Z">
        <w:r w:rsidR="000E2FA6">
          <w:t>FREC</w:t>
        </w:r>
      </w:ins>
      <w:r w:rsidRPr="004B647E">
        <w:rPr>
          <w:vertAlign w:val="subscript"/>
        </w:rPr>
        <w:t>i</w:t>
      </w:r>
      <w:proofErr w:type="spellEnd"/>
      <w:r>
        <w:t xml:space="preserve"> de cada zona se mantienen constantes en el último valor válido que tuviese en el modo anterior. Si el modo NULO se mantiene suficiente tiempo como para que la RCP se suspenda automáticamente, los </w:t>
      </w:r>
      <w:proofErr w:type="spellStart"/>
      <w:ins w:id="248" w:author="REE" w:date="2021-09-06T18:59:00Z">
        <w:r w:rsidR="00AE3CD0">
          <w:t>M</w:t>
        </w:r>
      </w:ins>
      <w:r>
        <w:t>CRR</w:t>
      </w:r>
      <w:ins w:id="249" w:author="REE" w:date="2021-09-06T18:59:00Z">
        <w:r w:rsidR="00AE3CD0">
          <w:t>FREC</w:t>
        </w:r>
      </w:ins>
      <w:r w:rsidRPr="004B647E">
        <w:rPr>
          <w:vertAlign w:val="subscript"/>
        </w:rPr>
        <w:t>i</w:t>
      </w:r>
      <w:proofErr w:type="spellEnd"/>
      <w:r>
        <w:t xml:space="preserve"> dejarán de enviarse a los reguladores de zona.</w:t>
      </w:r>
    </w:p>
    <w:p w14:paraId="701A4D5D" w14:textId="77777777" w:rsidR="00775BDF" w:rsidRPr="00326F3B" w:rsidRDefault="00775BDF" w:rsidP="00775BDF">
      <w:pPr>
        <w:pStyle w:val="NumerosPR"/>
        <w:numPr>
          <w:ilvl w:val="0"/>
          <w:numId w:val="12"/>
        </w:numPr>
      </w:pPr>
      <w:r>
        <w:t xml:space="preserve">En el modo FROZEN de la RCP todas las zonas de regulación en estado Activo o Emergencia pasan a regular en </w:t>
      </w:r>
      <w:r w:rsidRPr="00221131">
        <w:rPr>
          <w:b/>
        </w:rPr>
        <w:t>modo permisivo</w:t>
      </w:r>
      <w:r>
        <w:t xml:space="preserve">. </w:t>
      </w:r>
    </w:p>
    <w:p w14:paraId="3C16E2A8" w14:textId="77777777" w:rsidR="00775BDF" w:rsidRDefault="00775BDF" w:rsidP="00775BDF">
      <w:pPr>
        <w:pStyle w:val="NumerosPR"/>
        <w:numPr>
          <w:ilvl w:val="0"/>
          <w:numId w:val="0"/>
        </w:numPr>
        <w:ind w:left="284"/>
      </w:pPr>
      <w:r w:rsidRPr="00326F3B">
        <w:t>En este modo se modifica el valor de la contribución requerida a cada zona, de forma que su Error de Control de Área sea igual a 0 en cada ciclo de ejecución.</w:t>
      </w:r>
      <w:r>
        <w:t xml:space="preserve"> El </w:t>
      </w:r>
      <w:proofErr w:type="spellStart"/>
      <w:ins w:id="250" w:author="REE" w:date="2021-09-06T18:59:00Z">
        <w:r w:rsidR="00AE3CD0">
          <w:t>M</w:t>
        </w:r>
      </w:ins>
      <w:r>
        <w:t>CRR</w:t>
      </w:r>
      <w:ins w:id="251" w:author="REE" w:date="2021-09-06T18:59:00Z">
        <w:r w:rsidR="00AE3CD0">
          <w:t>FREC</w:t>
        </w:r>
      </w:ins>
      <w:r w:rsidRPr="00802FA7">
        <w:rPr>
          <w:vertAlign w:val="subscript"/>
        </w:rPr>
        <w:t>i</w:t>
      </w:r>
      <w:proofErr w:type="spellEnd"/>
      <w:r>
        <w:t xml:space="preserve"> de cada zona se calcula como:</w:t>
      </w:r>
    </w:p>
    <w:p w14:paraId="55021E9F" w14:textId="0929E324" w:rsidR="00775BDF" w:rsidRDefault="007C50DD" w:rsidP="00775BDF">
      <w:pPr>
        <w:pStyle w:val="Normal1"/>
        <w:tabs>
          <w:tab w:val="clear" w:pos="360"/>
        </w:tabs>
        <w:ind w:left="1560" w:firstLine="0"/>
        <w:jc w:val="center"/>
        <w:rPr>
          <w:lang w:val="es-ES"/>
        </w:rPr>
      </w:pPr>
      <m:oMath>
        <m:sSub>
          <m:sSubPr>
            <m:ctrlPr>
              <w:ins w:id="252" w:author="REE" w:date="2021-09-06T18:59:00Z">
                <w:rPr>
                  <w:rFonts w:ascii="Cambria Math" w:hAnsi="Cambria Math"/>
                  <w:i/>
                  <w:lang w:val="es-ES"/>
                </w:rPr>
              </w:ins>
            </m:ctrlPr>
          </m:sSubPr>
          <m:e>
            <m:r>
              <w:ins w:id="253" w:author="REE" w:date="2021-09-06T18:59:00Z">
                <w:rPr>
                  <w:rFonts w:ascii="Cambria Math" w:hAnsi="Cambria Math"/>
                  <w:lang w:val="es-ES"/>
                </w:rPr>
                <m:t>MCRRFREC</m:t>
              </w:ins>
            </m:r>
          </m:e>
          <m:sub>
            <m:r>
              <w:ins w:id="254" w:author="REE" w:date="2021-09-06T18:59:00Z">
                <w:rPr>
                  <w:rFonts w:ascii="Cambria Math" w:hAnsi="Cambria Math"/>
                  <w:lang w:val="es-ES"/>
                </w:rPr>
                <m:t>i</m:t>
              </w:ins>
            </m:r>
          </m:sub>
        </m:sSub>
        <m:sSub>
          <m:sSubPr>
            <m:ctrlPr>
              <w:del w:id="255" w:author="REE" w:date="2021-09-06T18:59:00Z">
                <w:rPr>
                  <w:rFonts w:ascii="Cambria Math" w:hAnsi="Cambria Math"/>
                  <w:i/>
                  <w:lang w:val="es-ES"/>
                </w:rPr>
              </w:del>
            </m:ctrlPr>
          </m:sSubPr>
          <m:e>
            <m:r>
              <w:del w:id="256" w:author="REE" w:date="2021-09-06T18:59:00Z">
                <w:rPr>
                  <w:rFonts w:ascii="Cambria Math" w:hAnsi="Cambria Math"/>
                  <w:lang w:val="es-ES"/>
                </w:rPr>
                <m:t>CRR</m:t>
              </w:del>
            </m:r>
          </m:e>
          <m:sub>
            <m:r>
              <w:del w:id="257" w:author="REE" w:date="2021-09-06T18:59:00Z">
                <w:rPr>
                  <w:rFonts w:ascii="Cambria Math" w:hAnsi="Cambria Math"/>
                  <w:lang w:val="es-ES"/>
                </w:rPr>
                <m:t>i</m:t>
              </w:del>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del w:id="258" w:author="REE" w:date="2021-09-06T19:24:00Z">
            <w:rPr>
              <w:rFonts w:ascii="Cambria Math" w:hAnsi="Cambria Math"/>
              <w:lang w:val="es-ES"/>
            </w:rPr>
            <m:t>+10·</m:t>
          </w:del>
        </m:r>
        <m:sSub>
          <m:sSubPr>
            <m:ctrlPr>
              <w:del w:id="259" w:author="REE" w:date="2021-09-06T19:24:00Z">
                <w:rPr>
                  <w:rFonts w:ascii="Cambria Math" w:hAnsi="Cambria Math"/>
                  <w:i/>
                  <w:lang w:val="es-ES"/>
                </w:rPr>
              </w:del>
            </m:ctrlPr>
          </m:sSubPr>
          <m:e>
            <m:r>
              <w:del w:id="260" w:author="REE" w:date="2021-09-06T19:24:00Z">
                <w:rPr>
                  <w:rFonts w:ascii="Cambria Math" w:hAnsi="Cambria Math"/>
                  <w:lang w:val="es-ES"/>
                </w:rPr>
                <m:t>B</m:t>
              </w:del>
            </m:r>
          </m:e>
          <m:sub>
            <m:r>
              <w:del w:id="261" w:author="REE" w:date="2021-09-06T19:24:00Z">
                <w:rPr>
                  <w:rFonts w:ascii="Cambria Math" w:hAnsi="Cambria Math"/>
                  <w:lang w:val="es-ES"/>
                </w:rPr>
                <m:t>i</m:t>
              </w:del>
            </m:r>
          </m:sub>
        </m:sSub>
        <m:r>
          <w:del w:id="262" w:author="REE" w:date="2021-09-06T19:24:00Z">
            <w:rPr>
              <w:rFonts w:ascii="Cambria Math" w:hAnsi="Cambria Math"/>
              <w:lang w:val="es-ES"/>
            </w:rPr>
            <m:t>·∆f</m:t>
          </w:del>
        </m:r>
      </m:oMath>
      <w:r w:rsidR="00775BDF">
        <w:rPr>
          <w:lang w:val="es-ES"/>
        </w:rPr>
        <w:t xml:space="preserve">  </w:t>
      </w:r>
      <w:r w:rsidR="00775BDF">
        <w:rPr>
          <w:lang w:val="es-ES"/>
        </w:rPr>
        <w:tab/>
      </w:r>
      <w:r w:rsidR="00775BDF">
        <w:rPr>
          <w:lang w:val="es-ES"/>
        </w:rPr>
        <w:tab/>
      </w:r>
      <w:r w:rsidR="00775BDF" w:rsidRPr="004B647E">
        <w:rPr>
          <w:rFonts w:asciiTheme="minorHAnsi" w:hAnsiTheme="minorHAnsi"/>
          <w:i/>
          <w:lang w:val="es-ES"/>
        </w:rPr>
        <w:t>(12)</w:t>
      </w:r>
    </w:p>
    <w:p w14:paraId="08D6AA78" w14:textId="77777777" w:rsidR="00775BDF" w:rsidRDefault="00775BDF" w:rsidP="00775BDF">
      <w:pPr>
        <w:pStyle w:val="TtuloREE"/>
        <w:numPr>
          <w:ilvl w:val="0"/>
          <w:numId w:val="8"/>
        </w:numPr>
      </w:pPr>
      <w:r>
        <w:t>Supervisión de la Respuesta de una Zona</w:t>
      </w:r>
    </w:p>
    <w:p w14:paraId="2E568587" w14:textId="77777777" w:rsidR="00775BDF" w:rsidRDefault="00775BDF" w:rsidP="00775BDF">
      <w:pPr>
        <w:pStyle w:val="TextonormalREE"/>
      </w:pPr>
      <w:r>
        <w:t xml:space="preserve">Con el fin de garantizar que se alcanzan los objetivos de la función RCP, resulta necesario incorporar una lógica que supervise el funcionamiento de cada zona y que determine si cada una de ellas responde razonablemente dentro de las condiciones que la Regulación Compartida atraviesa en cada momento. </w:t>
      </w:r>
    </w:p>
    <w:p w14:paraId="484D5968" w14:textId="40D11CD4" w:rsidR="00775BDF" w:rsidRPr="004B647E" w:rsidRDefault="00775BDF" w:rsidP="00775BDF">
      <w:pPr>
        <w:pStyle w:val="TextonormalREE"/>
      </w:pPr>
      <w:r>
        <w:t xml:space="preserve">Para ello se utiliza una lógica de control de respuesta al principio de la lógica general, para ver si la magnitud de estos valores es consistente con el </w:t>
      </w:r>
      <w:proofErr w:type="spellStart"/>
      <w:ins w:id="263" w:author="REE" w:date="2021-09-06T18:59:00Z">
        <w:r w:rsidR="007D6C64">
          <w:t>M</w:t>
        </w:r>
      </w:ins>
      <w:r>
        <w:t>CRR</w:t>
      </w:r>
      <w:ins w:id="264" w:author="REE" w:date="2021-09-06T18:59:00Z">
        <w:r w:rsidR="007D6C64">
          <w:t>FRE</w:t>
        </w:r>
        <w:r w:rsidR="00E43A30">
          <w:t>C</w:t>
        </w:r>
      </w:ins>
      <w:r>
        <w:rPr>
          <w:vertAlign w:val="subscript"/>
        </w:rPr>
        <w:t>i</w:t>
      </w:r>
      <w:proofErr w:type="spellEnd"/>
      <w:r>
        <w:t xml:space="preserve"> que se les envió en la ejecución anterior de la RCP.</w:t>
      </w:r>
      <w:r w:rsidR="009D7B43">
        <w:t xml:space="preserve"> L</w:t>
      </w:r>
      <w:r w:rsidRPr="009E46D9">
        <w:t>a</w:t>
      </w:r>
      <w:r>
        <w:t xml:space="preserve"> lógica de supervisión de respuesta de zona es la responsable de determinar si una zona determinada cumple el criterio de emergencia. E</w:t>
      </w:r>
      <w:r w:rsidRPr="009E46D9">
        <w:t>l</w:t>
      </w:r>
      <w:r>
        <w:t xml:space="preserve"> estado de cada zona se determina por medio de esta lógica en cada ciclo de ejecución de la RCP.</w:t>
      </w:r>
    </w:p>
    <w:p w14:paraId="5A6BC64E" w14:textId="314BD618" w:rsidR="00775BDF" w:rsidRDefault="00775BDF" w:rsidP="00775BDF">
      <w:pPr>
        <w:pStyle w:val="SubttuloREE"/>
      </w:pPr>
      <w:bookmarkStart w:id="265" w:name="_Toc516729522"/>
      <w:r>
        <w:t xml:space="preserve">8.1. </w:t>
      </w:r>
      <w:r w:rsidRPr="00E001A7">
        <w:t>Supervisión</w:t>
      </w:r>
      <w:r>
        <w:t xml:space="preserve"> de la respuesta </w:t>
      </w:r>
      <w:r w:rsidR="00D26027">
        <w:t>de potencia</w:t>
      </w:r>
      <w:r>
        <w:t xml:space="preserve"> en control</w:t>
      </w:r>
      <w:bookmarkEnd w:id="265"/>
    </w:p>
    <w:p w14:paraId="73A3867C" w14:textId="456131D5" w:rsidR="00775BDF" w:rsidRPr="00F4787F" w:rsidRDefault="00775BDF" w:rsidP="00775BDF">
      <w:pPr>
        <w:pStyle w:val="TextoVieta"/>
        <w:suppressAutoHyphens w:val="0"/>
        <w:spacing w:after="100"/>
        <w:ind w:left="284" w:hanging="284"/>
        <w:rPr>
          <w:bCs/>
          <w:color w:val="auto"/>
        </w:rPr>
      </w:pPr>
      <w:r w:rsidRPr="00F4787F">
        <w:rPr>
          <w:color w:val="auto"/>
          <w:szCs w:val="24"/>
        </w:rPr>
        <w:t>Potencia en control deseada de la zona i</w:t>
      </w:r>
    </w:p>
    <w:p w14:paraId="636B2F51" w14:textId="3CC18D6C" w:rsidR="00775BDF" w:rsidRDefault="00775BDF" w:rsidP="00775BDF">
      <w:pPr>
        <w:pStyle w:val="TextonormalREE"/>
      </w:pPr>
      <w:r>
        <w:t xml:space="preserve">En primer lugar se determina la potencia en control deseada para que la zona i anule su error de control de área. Se calcula como la potencia de generación </w:t>
      </w:r>
      <w:r w:rsidR="0072012F">
        <w:t xml:space="preserve">o consumo </w:t>
      </w:r>
      <w:r>
        <w:t xml:space="preserve">en control </w:t>
      </w:r>
      <w:r w:rsidRPr="009E46D9">
        <w:t>PGC</w:t>
      </w:r>
      <w:r w:rsidRPr="009E46D9">
        <w:rPr>
          <w:rStyle w:val="Refdenotaalpie"/>
        </w:rPr>
        <w:footnoteReference w:id="8"/>
      </w:r>
      <w:r>
        <w:t xml:space="preserve"> del ciclo anterior incrementada por el error de control de área de dicho ciclo:</w:t>
      </w:r>
    </w:p>
    <w:p w14:paraId="6D4B7313" w14:textId="77777777" w:rsidR="00775BDF" w:rsidRDefault="007C50DD" w:rsidP="00775BDF">
      <w:pPr>
        <w:pStyle w:val="Normal1"/>
        <w:tabs>
          <w:tab w:val="clear" w:pos="360"/>
        </w:tabs>
        <w:ind w:left="709" w:firstLine="0"/>
        <w:jc w:val="left"/>
        <w:rPr>
          <w:lang w:val="es-ES"/>
        </w:rPr>
      </w:pPr>
      <m:oMath>
        <m:sSub>
          <m:sSubPr>
            <m:ctrlPr>
              <w:rPr>
                <w:rFonts w:ascii="Cambria Math" w:hAnsi="Cambria Math"/>
                <w:i/>
                <w:sz w:val="20"/>
                <w:lang w:val="es-ES"/>
              </w:rPr>
            </m:ctrlPr>
          </m:sSubPr>
          <m:e>
            <m:r>
              <w:rPr>
                <w:rFonts w:ascii="Cambria Math" w:hAnsi="Cambria Math"/>
                <w:sz w:val="20"/>
                <w:lang w:val="es-ES"/>
              </w:rPr>
              <m:t>PGCD</m:t>
            </m:r>
          </m:e>
          <m:sub>
            <m:r>
              <w:rPr>
                <w:rFonts w:ascii="Cambria Math" w:hAnsi="Cambria Math"/>
                <w:sz w:val="20"/>
                <w:lang w:val="es-ES"/>
              </w:rPr>
              <m:t>i</m:t>
            </m:r>
          </m:sub>
        </m:sSub>
        <m:r>
          <w:rPr>
            <w:rFonts w:ascii="Cambria Math" w:hAnsi="Cambria Math"/>
            <w:sz w:val="20"/>
            <w:lang w:val="es-ES"/>
          </w:rPr>
          <m:t>(t)=</m:t>
        </m:r>
        <m:sSub>
          <m:sSubPr>
            <m:ctrlPr>
              <w:rPr>
                <w:rFonts w:ascii="Cambria Math" w:hAnsi="Cambria Math"/>
                <w:i/>
                <w:sz w:val="20"/>
                <w:lang w:val="es-ES"/>
              </w:rPr>
            </m:ctrlPr>
          </m:sSubPr>
          <m:e>
            <m:r>
              <w:rPr>
                <w:rFonts w:ascii="Cambria Math" w:hAnsi="Cambria Math"/>
                <w:sz w:val="20"/>
                <w:lang w:val="es-ES"/>
              </w:rPr>
              <m:t>PGC</m:t>
            </m:r>
          </m:e>
          <m:sub>
            <m:r>
              <w:rPr>
                <w:rFonts w:ascii="Cambria Math" w:hAnsi="Cambria Math"/>
                <w:sz w:val="20"/>
                <w:lang w:val="es-ES"/>
              </w:rPr>
              <m:t>i</m:t>
            </m:r>
          </m:sub>
        </m:sSub>
        <m:r>
          <w:rPr>
            <w:rFonts w:ascii="Cambria Math" w:hAnsi="Cambria Math"/>
            <w:sz w:val="20"/>
            <w:lang w:val="es-ES"/>
          </w:rPr>
          <m:t>(t-1)+</m:t>
        </m:r>
        <m:f>
          <m:fPr>
            <m:ctrlPr>
              <w:rPr>
                <w:rFonts w:ascii="Cambria Math" w:hAnsi="Cambria Math"/>
                <w:i/>
                <w:sz w:val="20"/>
                <w:lang w:val="es-ES"/>
              </w:rPr>
            </m:ctrlPr>
          </m:fPr>
          <m:num>
            <m:r>
              <w:rPr>
                <w:rFonts w:ascii="Cambria Math" w:hAnsi="Cambria Math"/>
                <w:sz w:val="20"/>
                <w:lang w:val="es-ES"/>
              </w:rPr>
              <m:t>1</m:t>
            </m:r>
          </m:num>
          <m:den>
            <m:r>
              <w:rPr>
                <w:rFonts w:ascii="Cambria Math" w:hAnsi="Cambria Math"/>
                <w:sz w:val="20"/>
                <w:lang w:val="es-ES"/>
              </w:rPr>
              <m:t>G</m:t>
            </m:r>
          </m:den>
        </m:f>
        <m:r>
          <w:rPr>
            <w:rFonts w:ascii="Cambria Math" w:hAnsi="Cambria Math"/>
            <w:sz w:val="20"/>
            <w:lang w:val="es-ES"/>
          </w:rPr>
          <m:t>·</m:t>
        </m:r>
        <m:sSub>
          <m:sSubPr>
            <m:ctrlPr>
              <w:rPr>
                <w:rFonts w:ascii="Cambria Math" w:hAnsi="Cambria Math"/>
                <w:i/>
                <w:sz w:val="20"/>
                <w:lang w:val="es-ES"/>
              </w:rPr>
            </m:ctrlPr>
          </m:sSubPr>
          <m:e>
            <m:r>
              <w:rPr>
                <w:rFonts w:ascii="Cambria Math" w:hAnsi="Cambria Math"/>
                <w:sz w:val="20"/>
                <w:lang w:val="es-ES"/>
              </w:rPr>
              <m:t>NID</m:t>
            </m:r>
          </m:e>
          <m:sub>
            <m:r>
              <w:rPr>
                <w:rFonts w:ascii="Cambria Math" w:hAnsi="Cambria Math"/>
                <w:sz w:val="20"/>
                <w:lang w:val="es-ES"/>
              </w:rPr>
              <m:t>i</m:t>
            </m:r>
          </m:sub>
        </m:sSub>
        <m:r>
          <w:rPr>
            <w:rFonts w:ascii="Cambria Math" w:hAnsi="Cambria Math"/>
            <w:sz w:val="20"/>
            <w:lang w:val="es-ES"/>
          </w:rPr>
          <m:t>(t-1)+</m:t>
        </m:r>
        <m:sSub>
          <m:sSubPr>
            <m:ctrlPr>
              <w:ins w:id="266" w:author="REE" w:date="2021-09-06T18:59:00Z">
                <w:rPr>
                  <w:rFonts w:ascii="Cambria Math" w:hAnsi="Cambria Math"/>
                  <w:i/>
                  <w:sz w:val="20"/>
                  <w:lang w:val="es-ES"/>
                </w:rPr>
              </w:ins>
            </m:ctrlPr>
          </m:sSubPr>
          <m:e>
            <m:r>
              <w:ins w:id="267" w:author="REE" w:date="2021-09-06T18:59:00Z">
                <w:rPr>
                  <w:rFonts w:ascii="Cambria Math" w:hAnsi="Cambria Math"/>
                  <w:sz w:val="20"/>
                  <w:lang w:val="es-ES"/>
                </w:rPr>
                <m:t>MCRRFREC</m:t>
              </w:ins>
            </m:r>
          </m:e>
          <m:sub>
            <m:r>
              <w:ins w:id="268" w:author="REE" w:date="2021-09-06T18:59:00Z">
                <w:rPr>
                  <w:rFonts w:ascii="Cambria Math" w:hAnsi="Cambria Math"/>
                  <w:sz w:val="20"/>
                  <w:lang w:val="es-ES"/>
                </w:rPr>
                <m:t>i</m:t>
              </w:ins>
            </m:r>
          </m:sub>
        </m:sSub>
        <m:sSub>
          <m:sSubPr>
            <m:ctrlPr>
              <w:del w:id="269" w:author="REE" w:date="2021-09-06T18:59:00Z">
                <w:rPr>
                  <w:rFonts w:ascii="Cambria Math" w:hAnsi="Cambria Math"/>
                  <w:i/>
                  <w:sz w:val="20"/>
                  <w:lang w:val="es-ES"/>
                </w:rPr>
              </w:del>
            </m:ctrlPr>
          </m:sSubPr>
          <m:e>
            <m:r>
              <w:del w:id="270" w:author="REE" w:date="2021-09-06T18:59:00Z">
                <w:rPr>
                  <w:rFonts w:ascii="Cambria Math" w:hAnsi="Cambria Math"/>
                  <w:sz w:val="20"/>
                  <w:lang w:val="es-ES"/>
                </w:rPr>
                <m:t>CRR</m:t>
              </w:del>
            </m:r>
          </m:e>
          <m:sub>
            <m:r>
              <w:del w:id="271" w:author="REE" w:date="2021-09-06T18:59:00Z">
                <w:rPr>
                  <w:rFonts w:ascii="Cambria Math" w:hAnsi="Cambria Math"/>
                  <w:sz w:val="20"/>
                  <w:lang w:val="es-ES"/>
                </w:rPr>
                <m:t>i</m:t>
              </w:del>
            </m:r>
          </m:sub>
        </m:sSub>
        <m:r>
          <w:del w:id="272" w:author="REE" w:date="2021-09-06T18:59:00Z">
            <w:rPr>
              <w:rFonts w:ascii="Cambria Math" w:hAnsi="Cambria Math"/>
              <w:sz w:val="20"/>
              <w:lang w:val="es-ES"/>
            </w:rPr>
            <m:t>(t-1)-10·</m:t>
          </w:del>
        </m:r>
        <m:sSub>
          <m:sSubPr>
            <m:ctrlPr>
              <w:del w:id="273" w:author="REE" w:date="2021-09-06T18:59:00Z">
                <w:rPr>
                  <w:rFonts w:ascii="Cambria Math" w:hAnsi="Cambria Math"/>
                  <w:i/>
                  <w:sz w:val="20"/>
                  <w:lang w:val="es-ES"/>
                </w:rPr>
              </w:del>
            </m:ctrlPr>
          </m:sSubPr>
          <m:e>
            <m:r>
              <w:del w:id="274" w:author="REE" w:date="2021-09-06T18:59:00Z">
                <w:rPr>
                  <w:rFonts w:ascii="Cambria Math" w:hAnsi="Cambria Math"/>
                  <w:sz w:val="20"/>
                  <w:lang w:val="es-ES"/>
                </w:rPr>
                <m:t>B</m:t>
              </w:del>
            </m:r>
          </m:e>
          <m:sub>
            <m:r>
              <w:del w:id="275" w:author="REE" w:date="2021-09-06T18:59:00Z">
                <w:rPr>
                  <w:rFonts w:ascii="Cambria Math" w:hAnsi="Cambria Math"/>
                  <w:sz w:val="20"/>
                  <w:lang w:val="es-ES"/>
                </w:rPr>
                <m:t>i</m:t>
              </w:del>
            </m:r>
          </m:sub>
        </m:sSub>
        <m:r>
          <w:del w:id="276" w:author="REE" w:date="2021-09-06T18:59:00Z">
            <w:rPr>
              <w:rFonts w:ascii="Cambria Math" w:hAnsi="Cambria Math"/>
              <w:sz w:val="20"/>
              <w:lang w:val="es-ES"/>
            </w:rPr>
            <m:t>·</m:t>
          </w:del>
        </m:r>
        <m:sSub>
          <m:sSubPr>
            <m:ctrlPr>
              <w:del w:id="277" w:author="REE" w:date="2021-09-06T18:59:00Z">
                <w:rPr>
                  <w:rFonts w:ascii="Cambria Math" w:hAnsi="Cambria Math"/>
                  <w:i/>
                  <w:sz w:val="20"/>
                  <w:lang w:val="es-ES"/>
                </w:rPr>
              </w:del>
            </m:ctrlPr>
          </m:sSubPr>
          <m:e>
            <m:r>
              <w:del w:id="278" w:author="REE" w:date="2021-09-06T18:59:00Z">
                <w:rPr>
                  <w:rFonts w:ascii="Cambria Math" w:hAnsi="Cambria Math"/>
                  <w:sz w:val="20"/>
                  <w:lang w:val="es-ES"/>
                </w:rPr>
                <m:t>∆f</m:t>
              </w:del>
            </m:r>
          </m:e>
          <m:sub>
            <m:r>
              <w:del w:id="279" w:author="REE" w:date="2021-09-06T18:59:00Z">
                <w:rPr>
                  <w:rFonts w:ascii="Cambria Math" w:hAnsi="Cambria Math"/>
                  <w:sz w:val="20"/>
                  <w:lang w:val="es-ES"/>
                </w:rPr>
                <m:t>i</m:t>
              </w:del>
            </m:r>
          </m:sub>
        </m:sSub>
        <m:r>
          <w:rPr>
            <w:rFonts w:ascii="Cambria Math" w:hAnsi="Cambria Math"/>
            <w:sz w:val="20"/>
            <w:lang w:val="es-ES"/>
          </w:rPr>
          <m:t>(t-1)</m:t>
        </m:r>
      </m:oMath>
      <w:r w:rsidR="00775BDF">
        <w:rPr>
          <w:sz w:val="20"/>
          <w:lang w:val="es-ES"/>
        </w:rPr>
        <w:t xml:space="preserve">  </w:t>
      </w:r>
      <w:r w:rsidR="00775BDF">
        <w:rPr>
          <w:sz w:val="20"/>
          <w:lang w:val="es-ES"/>
        </w:rPr>
        <w:tab/>
      </w:r>
      <w:r w:rsidR="00775BDF" w:rsidRPr="009E46D9">
        <w:rPr>
          <w:rFonts w:asciiTheme="minorHAnsi" w:hAnsiTheme="minorHAnsi"/>
          <w:i/>
          <w:sz w:val="20"/>
          <w:lang w:val="es-ES"/>
        </w:rPr>
        <w:t>(13)</w:t>
      </w:r>
    </w:p>
    <w:p w14:paraId="25E0CCEB" w14:textId="77777777" w:rsidR="00775BDF" w:rsidRPr="009E46D9" w:rsidRDefault="00775BDF" w:rsidP="00775BDF">
      <w:pPr>
        <w:pStyle w:val="TextonormalREE"/>
      </w:pPr>
      <w:r w:rsidRPr="009E46D9">
        <w:t>siendo:</w:t>
      </w:r>
    </w:p>
    <w:p w14:paraId="3C22117D" w14:textId="77777777" w:rsidR="00775BDF" w:rsidRPr="009E46D9" w:rsidRDefault="00775BDF" w:rsidP="00775BDF">
      <w:pPr>
        <w:spacing w:after="120"/>
        <w:ind w:left="709" w:right="45"/>
        <w:rPr>
          <w:rFonts w:asciiTheme="minorHAnsi" w:hAnsiTheme="minorHAnsi"/>
        </w:rPr>
      </w:pPr>
      <w:proofErr w:type="spellStart"/>
      <w:r w:rsidRPr="009E46D9">
        <w:rPr>
          <w:rFonts w:asciiTheme="minorHAnsi" w:hAnsiTheme="minorHAnsi"/>
        </w:rPr>
        <w:t>PGC</w:t>
      </w:r>
      <w:r w:rsidRPr="009E46D9">
        <w:rPr>
          <w:rFonts w:asciiTheme="minorHAnsi" w:hAnsiTheme="minorHAnsi"/>
          <w:vertAlign w:val="subscript"/>
        </w:rPr>
        <w:t>i</w:t>
      </w:r>
      <w:proofErr w:type="spellEnd"/>
      <w:r w:rsidRPr="009E46D9">
        <w:rPr>
          <w:rFonts w:asciiTheme="minorHAnsi" w:hAnsiTheme="minorHAnsi"/>
        </w:rPr>
        <w:t xml:space="preserve">(t-1) </w:t>
      </w:r>
      <w:r w:rsidRPr="009E46D9">
        <w:rPr>
          <w:rFonts w:asciiTheme="minorHAnsi" w:hAnsiTheme="minorHAnsi"/>
        </w:rPr>
        <w:tab/>
        <w:t xml:space="preserve">= </w:t>
      </w:r>
      <w:r w:rsidRPr="009E46D9">
        <w:rPr>
          <w:rFonts w:asciiTheme="minorHAnsi" w:hAnsiTheme="minorHAnsi"/>
        </w:rPr>
        <w:tab/>
      </w:r>
      <w:proofErr w:type="spellStart"/>
      <w:r w:rsidRPr="009E46D9">
        <w:rPr>
          <w:rFonts w:asciiTheme="minorHAnsi" w:hAnsiTheme="minorHAnsi"/>
        </w:rPr>
        <w:t>PGC</w:t>
      </w:r>
      <w:r w:rsidRPr="009E46D9">
        <w:rPr>
          <w:rFonts w:asciiTheme="minorHAnsi" w:hAnsiTheme="minorHAnsi"/>
          <w:vertAlign w:val="subscript"/>
        </w:rPr>
        <w:t>i</w:t>
      </w:r>
      <w:proofErr w:type="spellEnd"/>
      <w:r w:rsidRPr="009E46D9">
        <w:rPr>
          <w:rFonts w:asciiTheme="minorHAnsi" w:hAnsiTheme="minorHAnsi"/>
        </w:rPr>
        <w:t xml:space="preserve">  recibido de la zona i en el ciclo anterior</w:t>
      </w:r>
    </w:p>
    <w:p w14:paraId="0205B225" w14:textId="77777777" w:rsidR="00775BDF" w:rsidRPr="009E46D9" w:rsidRDefault="00775BDF" w:rsidP="00775BDF">
      <w:pPr>
        <w:spacing w:after="120"/>
        <w:ind w:left="709" w:right="45"/>
        <w:rPr>
          <w:rFonts w:asciiTheme="minorHAnsi" w:hAnsiTheme="minorHAnsi"/>
        </w:rPr>
      </w:pPr>
      <w:proofErr w:type="spellStart"/>
      <w:r w:rsidRPr="009E46D9">
        <w:rPr>
          <w:rFonts w:asciiTheme="minorHAnsi" w:hAnsiTheme="minorHAnsi"/>
        </w:rPr>
        <w:t>NID</w:t>
      </w:r>
      <w:r w:rsidRPr="009E46D9">
        <w:rPr>
          <w:rFonts w:asciiTheme="minorHAnsi" w:hAnsiTheme="minorHAnsi"/>
          <w:vertAlign w:val="subscript"/>
        </w:rPr>
        <w:t>i</w:t>
      </w:r>
      <w:proofErr w:type="spellEnd"/>
      <w:r w:rsidRPr="009E46D9">
        <w:rPr>
          <w:rFonts w:asciiTheme="minorHAnsi" w:hAnsiTheme="minorHAnsi"/>
        </w:rPr>
        <w:t xml:space="preserve">(t-1) </w:t>
      </w:r>
      <w:r w:rsidRPr="009E46D9">
        <w:rPr>
          <w:rFonts w:asciiTheme="minorHAnsi" w:hAnsiTheme="minorHAnsi"/>
        </w:rPr>
        <w:tab/>
        <w:t xml:space="preserve">= </w:t>
      </w:r>
      <w:r w:rsidRPr="009E46D9">
        <w:rPr>
          <w:rFonts w:asciiTheme="minorHAnsi" w:hAnsiTheme="minorHAnsi"/>
        </w:rPr>
        <w:tab/>
      </w:r>
      <w:proofErr w:type="spellStart"/>
      <w:r w:rsidRPr="009E46D9">
        <w:rPr>
          <w:rFonts w:asciiTheme="minorHAnsi" w:hAnsiTheme="minorHAnsi"/>
        </w:rPr>
        <w:t>NID</w:t>
      </w:r>
      <w:r w:rsidRPr="009E46D9">
        <w:rPr>
          <w:rFonts w:asciiTheme="minorHAnsi" w:hAnsiTheme="minorHAnsi"/>
          <w:vertAlign w:val="subscript"/>
        </w:rPr>
        <w:t>i</w:t>
      </w:r>
      <w:proofErr w:type="spellEnd"/>
      <w:r w:rsidRPr="009E46D9">
        <w:rPr>
          <w:rFonts w:asciiTheme="minorHAnsi" w:hAnsiTheme="minorHAnsi"/>
        </w:rPr>
        <w:t xml:space="preserve"> recibido de la zona i en el ciclo anterior</w:t>
      </w:r>
    </w:p>
    <w:p w14:paraId="2F8FDEBA" w14:textId="77777777" w:rsidR="00775BDF" w:rsidRPr="009E46D9" w:rsidRDefault="003378AA" w:rsidP="00775BDF">
      <w:pPr>
        <w:spacing w:after="120"/>
        <w:ind w:left="709" w:right="45"/>
        <w:rPr>
          <w:rFonts w:asciiTheme="minorHAnsi" w:hAnsiTheme="minorHAnsi"/>
        </w:rPr>
      </w:pPr>
      <w:proofErr w:type="spellStart"/>
      <w:ins w:id="280" w:author="REE" w:date="2021-09-06T18:59:00Z">
        <w:r>
          <w:rPr>
            <w:rFonts w:asciiTheme="minorHAnsi" w:hAnsiTheme="minorHAnsi"/>
          </w:rPr>
          <w:t>M</w:t>
        </w:r>
      </w:ins>
      <w:r w:rsidR="00775BDF" w:rsidRPr="009E46D9">
        <w:rPr>
          <w:rFonts w:asciiTheme="minorHAnsi" w:hAnsiTheme="minorHAnsi"/>
        </w:rPr>
        <w:t>CRR</w:t>
      </w:r>
      <w:ins w:id="281" w:author="REE" w:date="2021-09-06T18:59:00Z">
        <w:r>
          <w:rPr>
            <w:rFonts w:asciiTheme="minorHAnsi" w:hAnsiTheme="minorHAnsi"/>
          </w:rPr>
          <w:t>FREC</w:t>
        </w:r>
      </w:ins>
      <w:r w:rsidR="00775BDF" w:rsidRPr="009E46D9">
        <w:rPr>
          <w:rFonts w:asciiTheme="minorHAnsi" w:hAnsiTheme="minorHAnsi"/>
          <w:vertAlign w:val="subscript"/>
        </w:rPr>
        <w:t>i</w:t>
      </w:r>
      <w:proofErr w:type="spellEnd"/>
      <w:r w:rsidR="00775BDF" w:rsidRPr="009E46D9">
        <w:rPr>
          <w:rFonts w:asciiTheme="minorHAnsi" w:hAnsiTheme="minorHAnsi"/>
        </w:rPr>
        <w:t>(t-1)</w:t>
      </w:r>
      <w:r w:rsidR="00775BDF" w:rsidRPr="009E46D9">
        <w:rPr>
          <w:rFonts w:asciiTheme="minorHAnsi" w:hAnsiTheme="minorHAnsi"/>
        </w:rPr>
        <w:tab/>
        <w:t xml:space="preserve">= </w:t>
      </w:r>
      <w:r w:rsidR="00775BDF" w:rsidRPr="009E46D9">
        <w:rPr>
          <w:rFonts w:asciiTheme="minorHAnsi" w:hAnsiTheme="minorHAnsi"/>
        </w:rPr>
        <w:tab/>
      </w:r>
      <w:proofErr w:type="spellStart"/>
      <w:ins w:id="282" w:author="REE" w:date="2021-09-06T18:59:00Z">
        <w:r>
          <w:rPr>
            <w:rFonts w:asciiTheme="minorHAnsi" w:hAnsiTheme="minorHAnsi"/>
          </w:rPr>
          <w:t>M</w:t>
        </w:r>
      </w:ins>
      <w:r w:rsidR="00775BDF" w:rsidRPr="009E46D9">
        <w:rPr>
          <w:rFonts w:asciiTheme="minorHAnsi" w:hAnsiTheme="minorHAnsi"/>
        </w:rPr>
        <w:t>CRR</w:t>
      </w:r>
      <w:ins w:id="283" w:author="REE" w:date="2021-09-06T18:59:00Z">
        <w:r>
          <w:rPr>
            <w:rFonts w:asciiTheme="minorHAnsi" w:hAnsiTheme="minorHAnsi"/>
          </w:rPr>
          <w:t>FREC</w:t>
        </w:r>
      </w:ins>
      <w:r w:rsidR="00775BDF" w:rsidRPr="009E46D9">
        <w:rPr>
          <w:rFonts w:asciiTheme="minorHAnsi" w:hAnsiTheme="minorHAnsi"/>
          <w:vertAlign w:val="subscript"/>
        </w:rPr>
        <w:t>i</w:t>
      </w:r>
      <w:proofErr w:type="spellEnd"/>
      <w:r w:rsidR="00775BDF" w:rsidRPr="009E46D9">
        <w:rPr>
          <w:rFonts w:asciiTheme="minorHAnsi" w:hAnsiTheme="minorHAnsi"/>
        </w:rPr>
        <w:t xml:space="preserve"> enviado a la zona i en el ciclo anterior</w:t>
      </w:r>
    </w:p>
    <w:p w14:paraId="3D6062A2" w14:textId="77777777" w:rsidR="00775BDF" w:rsidRPr="009E46D9" w:rsidRDefault="00775BDF" w:rsidP="00775BDF">
      <w:pPr>
        <w:tabs>
          <w:tab w:val="left" w:pos="2835"/>
        </w:tabs>
        <w:spacing w:after="120"/>
        <w:ind w:left="2835" w:right="45" w:hanging="2126"/>
        <w:rPr>
          <w:del w:id="284" w:author="REE" w:date="2021-09-06T18:59:00Z"/>
          <w:rFonts w:asciiTheme="minorHAnsi" w:hAnsiTheme="minorHAnsi"/>
        </w:rPr>
      </w:pPr>
      <w:del w:id="285" w:author="REE" w:date="2021-09-06T18:59:00Z">
        <w:r w:rsidRPr="009E46D9">
          <w:rPr>
            <w:rFonts w:asciiTheme="minorHAnsi" w:eastAsia="Symbol" w:hAnsiTheme="minorHAnsi" w:cs="Symbol"/>
          </w:rPr>
          <w:delText>D</w:delText>
        </w:r>
        <w:r w:rsidRPr="009E46D9">
          <w:rPr>
            <w:rFonts w:asciiTheme="minorHAnsi" w:hAnsiTheme="minorHAnsi"/>
          </w:rPr>
          <w:delText>f</w:delText>
        </w:r>
        <w:r w:rsidRPr="009E46D9">
          <w:rPr>
            <w:rFonts w:asciiTheme="minorHAnsi" w:hAnsiTheme="minorHAnsi"/>
            <w:vertAlign w:val="subscript"/>
          </w:rPr>
          <w:delText>i</w:delText>
        </w:r>
        <w:r>
          <w:rPr>
            <w:rFonts w:asciiTheme="minorHAnsi" w:hAnsiTheme="minorHAnsi"/>
          </w:rPr>
          <w:delText xml:space="preserve"> (t-1)               </w:delText>
        </w:r>
        <w:r w:rsidRPr="009E46D9">
          <w:rPr>
            <w:rFonts w:asciiTheme="minorHAnsi" w:hAnsiTheme="minorHAnsi"/>
          </w:rPr>
          <w:delText xml:space="preserve">= </w:delText>
        </w:r>
        <w:r w:rsidRPr="009E46D9">
          <w:rPr>
            <w:rFonts w:asciiTheme="minorHAnsi" w:hAnsiTheme="minorHAnsi"/>
          </w:rPr>
          <w:tab/>
          <w:delText>desvío de frecuencia de la zona i en ciclo anterior; si el desvío de frecuencia de dicha zona es inválido se utiliza el valor del desvío del ciclo anterior del regulador maestro</w:delText>
        </w:r>
      </w:del>
    </w:p>
    <w:p w14:paraId="35B4C242" w14:textId="77777777" w:rsidR="00775BDF" w:rsidRPr="00F4787F" w:rsidRDefault="00775BDF" w:rsidP="00775BDF">
      <w:pPr>
        <w:pStyle w:val="TextoVieta"/>
        <w:suppressAutoHyphens w:val="0"/>
        <w:spacing w:after="100"/>
        <w:ind w:left="284" w:hanging="284"/>
        <w:rPr>
          <w:bCs/>
          <w:color w:val="auto"/>
        </w:rPr>
      </w:pPr>
      <w:r w:rsidRPr="00F4787F">
        <w:rPr>
          <w:color w:val="auto"/>
          <w:szCs w:val="24"/>
        </w:rPr>
        <w:t>Respuesta</w:t>
      </w:r>
      <w:r w:rsidRPr="00F4787F">
        <w:rPr>
          <w:color w:val="auto"/>
        </w:rPr>
        <w:t xml:space="preserve"> </w:t>
      </w:r>
      <w:r w:rsidRPr="00F4787F">
        <w:rPr>
          <w:color w:val="auto"/>
          <w:szCs w:val="24"/>
        </w:rPr>
        <w:t>esperada de la zona i</w:t>
      </w:r>
    </w:p>
    <w:p w14:paraId="728D3CE8" w14:textId="1144C9B8" w:rsidR="00775BDF" w:rsidRDefault="00775BDF" w:rsidP="00775BDF">
      <w:pPr>
        <w:pStyle w:val="TextonormalREE"/>
      </w:pPr>
      <w:r>
        <w:t>La respuesta esperada de la zona i depende de si ha habido o no cambios en el estado de control de l</w:t>
      </w:r>
      <w:r w:rsidR="007B6579">
        <w:t>a</w:t>
      </w:r>
      <w:r>
        <w:t xml:space="preserve">s </w:t>
      </w:r>
      <w:r w:rsidR="007B6579">
        <w:t>unidades</w:t>
      </w:r>
      <w:r>
        <w:t xml:space="preserve"> de la zona incluid</w:t>
      </w:r>
      <w:r w:rsidR="007B6579">
        <w:t>a</w:t>
      </w:r>
      <w:r>
        <w:t xml:space="preserve">s en el cálculo del </w:t>
      </w:r>
      <w:proofErr w:type="spellStart"/>
      <w:r>
        <w:t>PGC</w:t>
      </w:r>
      <w:r>
        <w:rPr>
          <w:vertAlign w:val="subscript"/>
        </w:rPr>
        <w:t>i</w:t>
      </w:r>
      <w:proofErr w:type="spellEnd"/>
      <w:r>
        <w:t>.</w:t>
      </w:r>
    </w:p>
    <w:p w14:paraId="2F6695CE" w14:textId="4470B8D6"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Sin cambios de estado de control de </w:t>
      </w:r>
      <w:r w:rsidR="008C48AA" w:rsidRPr="00F4787F">
        <w:rPr>
          <w:color w:val="auto"/>
          <w:szCs w:val="24"/>
        </w:rPr>
        <w:t>l</w:t>
      </w:r>
      <w:r w:rsidR="008C48AA">
        <w:rPr>
          <w:color w:val="auto"/>
          <w:szCs w:val="24"/>
        </w:rPr>
        <w:t>a</w:t>
      </w:r>
      <w:r w:rsidR="008C48AA" w:rsidRPr="00F4787F">
        <w:rPr>
          <w:color w:val="auto"/>
          <w:szCs w:val="24"/>
        </w:rPr>
        <w:t xml:space="preserve">s </w:t>
      </w:r>
      <w:r w:rsidR="008C48AA">
        <w:rPr>
          <w:color w:val="auto"/>
          <w:szCs w:val="24"/>
        </w:rPr>
        <w:t>unidades</w:t>
      </w:r>
      <w:r w:rsidRPr="00F4787F">
        <w:rPr>
          <w:color w:val="auto"/>
          <w:szCs w:val="24"/>
        </w:rPr>
        <w:t>:</w:t>
      </w:r>
    </w:p>
    <w:p w14:paraId="0D8DCDB1" w14:textId="77777777" w:rsidR="00775BDF" w:rsidRDefault="00775BDF" w:rsidP="00775BDF">
      <w:pPr>
        <w:pStyle w:val="TextonormalREE"/>
        <w:ind w:left="567"/>
      </w:pPr>
      <w:r>
        <w:t xml:space="preserve">Con el valor de </w:t>
      </w:r>
      <w:proofErr w:type="spellStart"/>
      <w:r>
        <w:t>PGCD</w:t>
      </w:r>
      <w:r>
        <w:rPr>
          <w:vertAlign w:val="subscript"/>
        </w:rPr>
        <w:t>i</w:t>
      </w:r>
      <w:proofErr w:type="spellEnd"/>
      <w:r>
        <w:t xml:space="preserve">, que como se ve tiene en cuenta el </w:t>
      </w:r>
      <w:proofErr w:type="spellStart"/>
      <w:ins w:id="286" w:author="REE" w:date="2021-09-06T18:59:00Z">
        <w:r w:rsidR="003378AA">
          <w:t>M</w:t>
        </w:r>
      </w:ins>
      <w:r>
        <w:t>CRR</w:t>
      </w:r>
      <w:ins w:id="287" w:author="REE" w:date="2021-09-06T18:59:00Z">
        <w:r w:rsidR="003378AA">
          <w:t>FREC</w:t>
        </w:r>
      </w:ins>
      <w:r>
        <w:rPr>
          <w:vertAlign w:val="subscript"/>
        </w:rPr>
        <w:t>i</w:t>
      </w:r>
      <w:proofErr w:type="spellEnd"/>
      <w:r>
        <w:t xml:space="preserve"> que se le envió en el ciclo anterior, se modela la respuesta esperada de cada zona cuyo estado sea ACTIVO o EMERGENCIA. Para ello se utiliza una función simplemente exponencial de primer orden del tipo:</w:t>
      </w:r>
    </w:p>
    <w:p w14:paraId="1418A837" w14:textId="77777777" w:rsidR="00775BDF" w:rsidRPr="009E46D9" w:rsidRDefault="007C50DD" w:rsidP="00775BDF">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SUM1</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T1</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(s)</m:t>
          </m:r>
        </m:oMath>
      </m:oMathPara>
    </w:p>
    <w:p w14:paraId="46560915" w14:textId="620538EB" w:rsidR="00775BDF" w:rsidRDefault="00775BDF" w:rsidP="00775BDF">
      <w:pPr>
        <w:pStyle w:val="TextonormalREE"/>
        <w:ind w:left="567"/>
      </w:pPr>
      <w:r>
        <w:t xml:space="preserve">Si no ha habido cambios en </w:t>
      </w:r>
      <w:r w:rsidR="00334079">
        <w:t xml:space="preserve">las unidades </w:t>
      </w:r>
      <w:r>
        <w:t>participantes en el cálculo del PGC, se expresa de la forma siguiente:</w:t>
      </w:r>
    </w:p>
    <w:p w14:paraId="6DA732EF" w14:textId="77777777" w:rsidR="00775BDF" w:rsidRPr="00C46BE0" w:rsidRDefault="007C50DD" w:rsidP="00775BDF">
      <w:pPr>
        <w:pStyle w:val="Normal1"/>
        <w:tabs>
          <w:tab w:val="clear" w:pos="360"/>
        </w:tabs>
        <w:ind w:left="993" w:firstLine="0"/>
        <w:jc w:val="left"/>
        <w:rPr>
          <w:lang w:val="pt-BR"/>
        </w:rPr>
      </w:pPr>
      <m:oMath>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r>
          <w:rPr>
            <w:rFonts w:ascii="Cambria Math" w:hAnsi="Cambria Math"/>
            <w:lang w:val="pt-BR"/>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d>
          <m:dPr>
            <m:ctrlPr>
              <w:rPr>
                <w:rFonts w:ascii="Cambria Math" w:hAnsi="Cambria Math"/>
                <w:i/>
              </w:rPr>
            </m:ctrlPr>
          </m:dPr>
          <m:e>
            <m:r>
              <w:rPr>
                <w:rFonts w:ascii="Cambria Math" w:hAnsi="Cambria Math"/>
                <w:lang w:val="pt-BR"/>
              </w:rPr>
              <m:t>1-</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e>
        </m:d>
        <m:r>
          <w:rPr>
            <w:rFonts w:ascii="Cambria Math" w:hAnsi="Cambria Math"/>
            <w:lang w:val="pt-BR"/>
          </w:rPr>
          <m:t>·</m:t>
        </m:r>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-1)</m:t>
        </m:r>
      </m:oMath>
      <w:r w:rsidR="00775BDF" w:rsidRPr="00C46BE0">
        <w:rPr>
          <w:lang w:val="pt-BR"/>
        </w:rPr>
        <w:t xml:space="preserve">  </w:t>
      </w:r>
      <w:r w:rsidR="00775BDF" w:rsidRPr="00C46BE0">
        <w:rPr>
          <w:lang w:val="pt-BR"/>
        </w:rPr>
        <w:tab/>
      </w:r>
      <w:r w:rsidR="00775BDF" w:rsidRPr="00C46BE0">
        <w:rPr>
          <w:lang w:val="pt-BR"/>
        </w:rPr>
        <w:tab/>
      </w:r>
      <w:r w:rsidR="00775BDF" w:rsidRPr="00C46BE0">
        <w:rPr>
          <w:lang w:val="pt-BR"/>
        </w:rPr>
        <w:tab/>
      </w:r>
      <w:r w:rsidR="00775BDF" w:rsidRPr="00C46BE0">
        <w:rPr>
          <w:rFonts w:asciiTheme="minorHAnsi" w:hAnsiTheme="minorHAnsi"/>
          <w:i/>
          <w:sz w:val="20"/>
          <w:lang w:val="pt-BR"/>
        </w:rPr>
        <w:t>(14a)</w:t>
      </w:r>
    </w:p>
    <w:p w14:paraId="443A1471" w14:textId="77777777" w:rsidR="00775BDF" w:rsidRDefault="00775BDF" w:rsidP="00775BDF">
      <w:pPr>
        <w:pStyle w:val="TextonormalREE"/>
        <w:ind w:left="567"/>
      </w:pPr>
      <w:r>
        <w:t>siendo:</w:t>
      </w:r>
    </w:p>
    <w:p w14:paraId="032F130A" w14:textId="34A867E1" w:rsidR="00775BDF" w:rsidRDefault="00775BDF" w:rsidP="00214401">
      <w:pPr>
        <w:pStyle w:val="TextonormalREE"/>
        <w:ind w:left="2410" w:hanging="1417"/>
      </w:pPr>
      <w:r>
        <w:t>SUM1</w:t>
      </w:r>
      <w:r>
        <w:rPr>
          <w:vertAlign w:val="subscript"/>
        </w:rPr>
        <w:t>i</w:t>
      </w:r>
      <w:r>
        <w:t>(t)   =</w:t>
      </w:r>
      <w:r>
        <w:tab/>
        <w:t>valor esperado de la potencia total de regulación de la zona para el ciclo actual de control</w:t>
      </w:r>
    </w:p>
    <w:p w14:paraId="3FFA0DE5" w14:textId="4FBD08E1" w:rsidR="00775BDF" w:rsidRDefault="00775BDF" w:rsidP="00214401">
      <w:pPr>
        <w:pStyle w:val="TextonormalREE"/>
        <w:ind w:left="2410" w:hanging="1417"/>
      </w:pPr>
      <w:r>
        <w:t>SUM1</w:t>
      </w:r>
      <w:r>
        <w:rPr>
          <w:vertAlign w:val="subscript"/>
        </w:rPr>
        <w:t>i</w:t>
      </w:r>
      <w:r>
        <w:t>(t-1) =</w:t>
      </w:r>
      <w:r>
        <w:tab/>
        <w:t>valor esperado de la potencia total de regulación de la zona en el ciclo anterior de control</w:t>
      </w:r>
    </w:p>
    <w:p w14:paraId="76F3EAEC" w14:textId="220A8A37" w:rsidR="00775BDF" w:rsidRDefault="00775BDF" w:rsidP="00214401">
      <w:pPr>
        <w:pStyle w:val="TextonormalREE"/>
        <w:ind w:left="2410" w:hanging="1417"/>
      </w:pPr>
      <w:bookmarkStart w:id="288" w:name="Cte_T1i"/>
      <w:r w:rsidRPr="00221131">
        <w:rPr>
          <w:b/>
          <w:i/>
        </w:rPr>
        <w:t>T1</w:t>
      </w:r>
      <w:r w:rsidRPr="00221131">
        <w:rPr>
          <w:b/>
          <w:i/>
          <w:vertAlign w:val="subscript"/>
        </w:rPr>
        <w:t>i</w:t>
      </w:r>
      <w:bookmarkEnd w:id="288"/>
      <w:r>
        <w:t xml:space="preserve">             =</w:t>
      </w:r>
      <w:r>
        <w:tab/>
        <w:t>constante de tiempo que simula la velocidad de respuesta de la zona i</w:t>
      </w:r>
    </w:p>
    <w:p w14:paraId="068863B0" w14:textId="69EBE90B" w:rsidR="00775BDF" w:rsidRDefault="00775BDF" w:rsidP="00214401">
      <w:pPr>
        <w:pStyle w:val="TextonormalREE"/>
        <w:ind w:left="2410" w:hanging="1417"/>
      </w:pPr>
      <w:r>
        <w:rPr>
          <w:rFonts w:ascii="Symbol" w:eastAsia="Symbol" w:hAnsi="Symbol" w:cs="Symbol"/>
        </w:rPr>
        <w:t></w:t>
      </w:r>
      <w:r>
        <w:rPr>
          <w:vertAlign w:val="subscript"/>
        </w:rPr>
        <w:t xml:space="preserve">1i </w:t>
      </w:r>
      <w:r>
        <w:t xml:space="preserve">             =</w:t>
      </w:r>
      <w:r>
        <w:tab/>
        <w:t>cociente entre el tiempo del ciclo de ejecución del algoritmo y la constante de tiempo T1</w:t>
      </w:r>
      <w:r>
        <w:rPr>
          <w:vertAlign w:val="subscript"/>
        </w:rPr>
        <w:t>i</w:t>
      </w:r>
    </w:p>
    <w:p w14:paraId="39650578" w14:textId="064C19CF"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Con cambios de estado de control de l</w:t>
      </w:r>
      <w:r w:rsidR="006D5499">
        <w:rPr>
          <w:color w:val="auto"/>
          <w:szCs w:val="24"/>
        </w:rPr>
        <w:t>a</w:t>
      </w:r>
      <w:r w:rsidRPr="00F4787F">
        <w:rPr>
          <w:color w:val="auto"/>
          <w:szCs w:val="24"/>
        </w:rPr>
        <w:t xml:space="preserve">s </w:t>
      </w:r>
      <w:r w:rsidR="006D5499">
        <w:rPr>
          <w:color w:val="auto"/>
          <w:szCs w:val="24"/>
        </w:rPr>
        <w:t>unidades</w:t>
      </w:r>
      <w:r w:rsidRPr="00F4787F">
        <w:rPr>
          <w:color w:val="auto"/>
          <w:szCs w:val="24"/>
        </w:rPr>
        <w:t>:</w:t>
      </w:r>
    </w:p>
    <w:p w14:paraId="738F9EB6" w14:textId="3DC6E072" w:rsidR="00775BDF" w:rsidRDefault="00775BDF" w:rsidP="00775BDF">
      <w:pPr>
        <w:pStyle w:val="TextonormalREE"/>
        <w:ind w:left="567"/>
      </w:pPr>
      <w:r>
        <w:t>Si ha habido cambios en el estado de control de l</w:t>
      </w:r>
      <w:r w:rsidR="006D5499">
        <w:t>a</w:t>
      </w:r>
      <w:r>
        <w:t xml:space="preserve">s </w:t>
      </w:r>
      <w:r w:rsidR="006D5499">
        <w:t xml:space="preserve">unidades </w:t>
      </w:r>
      <w:r>
        <w:t>de la zona, la respuesta esperada se hará igual a la potencia actual más el error filtrado del ciclo anterior:</w:t>
      </w:r>
    </w:p>
    <w:p w14:paraId="67C8AF51" w14:textId="77777777" w:rsidR="00775BDF" w:rsidRDefault="007C50DD" w:rsidP="00775BDF">
      <w:pPr>
        <w:pStyle w:val="Normal1"/>
        <w:tabs>
          <w:tab w:val="clear" w:pos="360"/>
        </w:tabs>
        <w:ind w:left="993" w:firstLine="0"/>
        <w:jc w:val="left"/>
        <w:rPr>
          <w:rFonts w:asciiTheme="minorHAnsi" w:hAnsiTheme="minorHAnsi"/>
          <w:i/>
          <w:sz w:val="20"/>
          <w:lang w:val="en-US"/>
        </w:rPr>
      </w:pPr>
      <m:oMath>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-1)</m:t>
        </m:r>
      </m:oMath>
      <w:r w:rsidR="00775BDF" w:rsidRPr="00A66958">
        <w:rPr>
          <w:lang w:val="en-US"/>
        </w:rPr>
        <w:t xml:space="preserve"> </w:t>
      </w:r>
      <w:r w:rsidR="00775BDF">
        <w:rPr>
          <w:lang w:val="en-US"/>
        </w:rPr>
        <w:tab/>
      </w:r>
      <w:r w:rsidR="00775BDF">
        <w:rPr>
          <w:lang w:val="en-US"/>
        </w:rPr>
        <w:tab/>
      </w:r>
      <w:r w:rsidR="00775BDF">
        <w:rPr>
          <w:lang w:val="en-US"/>
        </w:rPr>
        <w:tab/>
      </w:r>
      <w:r w:rsidR="00775BDF">
        <w:rPr>
          <w:lang w:val="en-US"/>
        </w:rPr>
        <w:tab/>
      </w:r>
      <w:r w:rsidR="00775BDF" w:rsidRPr="00A66958">
        <w:rPr>
          <w:lang w:val="en-US"/>
        </w:rPr>
        <w:t xml:space="preserve"> </w:t>
      </w:r>
      <w:r w:rsidR="00775BDF" w:rsidRPr="00EC4A1A">
        <w:rPr>
          <w:rFonts w:asciiTheme="minorHAnsi" w:hAnsiTheme="minorHAnsi"/>
          <w:i/>
          <w:sz w:val="20"/>
          <w:lang w:val="en-US"/>
        </w:rPr>
        <w:t>(14b)</w:t>
      </w:r>
    </w:p>
    <w:p w14:paraId="15FFB40F" w14:textId="77777777" w:rsidR="00775BDF" w:rsidRPr="00A66958" w:rsidRDefault="00775BDF" w:rsidP="00775BDF">
      <w:pPr>
        <w:pStyle w:val="Normal1"/>
        <w:tabs>
          <w:tab w:val="clear" w:pos="360"/>
        </w:tabs>
        <w:ind w:left="993" w:firstLine="0"/>
        <w:jc w:val="left"/>
        <w:rPr>
          <w:lang w:val="en-US"/>
        </w:rPr>
      </w:pPr>
    </w:p>
    <w:p w14:paraId="0DAB7231"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Error de respuesta de la zona i </w:t>
      </w:r>
    </w:p>
    <w:p w14:paraId="054888B9" w14:textId="77777777" w:rsidR="00775BDF" w:rsidRDefault="00775BDF" w:rsidP="00775BDF">
      <w:pPr>
        <w:pStyle w:val="TextonormalREE"/>
      </w:pPr>
      <w:r>
        <w:t>Para determinar el error de respuesta se utiliza la siguiente lógica, con vistas a reducir el valor del error al mínimo:</w:t>
      </w:r>
    </w:p>
    <w:p w14:paraId="4AB1E4E8"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un valor comprendido entre el valor de SUM1</w:t>
      </w:r>
      <w:r w:rsidRPr="00F4787F">
        <w:rPr>
          <w:color w:val="auto"/>
          <w:szCs w:val="24"/>
          <w:vertAlign w:val="subscript"/>
        </w:rPr>
        <w:t>i</w:t>
      </w:r>
      <w:r w:rsidRPr="00F4787F">
        <w:rPr>
          <w:color w:val="auto"/>
          <w:szCs w:val="24"/>
        </w:rPr>
        <w:t xml:space="preserve"> y el valor de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w:t>
      </w:r>
    </w:p>
    <w:p w14:paraId="25A76340" w14:textId="77777777" w:rsidR="00775BDF" w:rsidRPr="00877513" w:rsidRDefault="007C50DD" w:rsidP="00775BDF">
      <w:pPr>
        <w:pStyle w:val="Prrafodelista"/>
        <w:spacing w:after="120"/>
        <w:ind w:left="993" w:right="45"/>
        <w:jc w:val="left"/>
      </w:pP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(t)=0</m:t>
        </m:r>
      </m:oMath>
      <w:r w:rsidR="00775BDF" w:rsidRPr="00877513">
        <w:t xml:space="preserve"> </w:t>
      </w:r>
      <w:r w:rsidR="00775BDF">
        <w:tab/>
      </w:r>
      <w:r w:rsidR="00775BDF">
        <w:tab/>
      </w:r>
      <w:r w:rsidR="00775BDF">
        <w:tab/>
      </w:r>
      <w:r w:rsidR="00775BDF">
        <w:tab/>
      </w:r>
      <w:r w:rsidR="00775BDF">
        <w:tab/>
      </w:r>
      <w:r w:rsidR="00775BDF">
        <w:tab/>
      </w:r>
      <w:r w:rsidR="00775BDF">
        <w:tab/>
      </w:r>
      <w:r w:rsidR="00775BDF" w:rsidRPr="00877513">
        <w:t xml:space="preserve"> </w:t>
      </w:r>
      <w:r w:rsidR="00775BDF" w:rsidRPr="00EC4A1A">
        <w:rPr>
          <w:rFonts w:asciiTheme="minorHAnsi" w:hAnsiTheme="minorHAnsi"/>
          <w:i/>
          <w:sz w:val="20"/>
        </w:rPr>
        <w:t>(15a)</w:t>
      </w:r>
    </w:p>
    <w:p w14:paraId="0146EA77"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más próximo a SUM1</w:t>
      </w:r>
      <w:r w:rsidRPr="00F4787F">
        <w:rPr>
          <w:color w:val="auto"/>
          <w:szCs w:val="24"/>
          <w:vertAlign w:val="subscript"/>
        </w:rPr>
        <w:t>i</w:t>
      </w:r>
      <w:r w:rsidRPr="00F4787F">
        <w:rPr>
          <w:color w:val="auto"/>
          <w:szCs w:val="24"/>
        </w:rPr>
        <w:t xml:space="preserve"> que a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w:t>
      </w:r>
    </w:p>
    <w:p w14:paraId="189D8012" w14:textId="77777777" w:rsidR="00775BDF" w:rsidRPr="00EC4A1A" w:rsidRDefault="007C50DD" w:rsidP="00775BDF">
      <w:pPr>
        <w:pStyle w:val="Prrafodelista"/>
        <w:spacing w:after="120"/>
        <w:ind w:left="993" w:right="45"/>
        <w:jc w:val="left"/>
        <w:rPr>
          <w:lang w:val="en-US"/>
        </w:rPr>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en-US"/>
          </w:rPr>
          <m:t>=</m:t>
        </m:r>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oMath>
      <w:r w:rsidR="00775BDF" w:rsidRPr="00EC4A1A">
        <w:rPr>
          <w:lang w:val="en-US"/>
        </w:rPr>
        <w:t xml:space="preserve">  </w:t>
      </w:r>
      <w:r w:rsidR="00775BDF" w:rsidRPr="00EC4A1A">
        <w:rPr>
          <w:lang w:val="en-US"/>
        </w:rPr>
        <w:tab/>
      </w:r>
      <w:r w:rsidR="00775BDF">
        <w:rPr>
          <w:lang w:val="en-US"/>
        </w:rPr>
        <w:tab/>
      </w:r>
      <w:r w:rsidR="00775BDF">
        <w:rPr>
          <w:lang w:val="en-US"/>
        </w:rPr>
        <w:tab/>
      </w:r>
      <w:r w:rsidR="00775BDF">
        <w:rPr>
          <w:lang w:val="en-US"/>
        </w:rPr>
        <w:tab/>
      </w:r>
      <w:r w:rsidR="00775BDF">
        <w:rPr>
          <w:lang w:val="en-US"/>
        </w:rPr>
        <w:tab/>
      </w:r>
      <w:r w:rsidR="00775BDF" w:rsidRPr="00EC4A1A">
        <w:rPr>
          <w:rFonts w:asciiTheme="minorHAnsi" w:hAnsiTheme="minorHAnsi"/>
          <w:i/>
          <w:sz w:val="20"/>
          <w:lang w:val="en-US"/>
        </w:rPr>
        <w:t>(15b)</w:t>
      </w:r>
    </w:p>
    <w:p w14:paraId="1CC221C7" w14:textId="77777777" w:rsidR="00775BDF" w:rsidRPr="00F4787F" w:rsidRDefault="00775BDF" w:rsidP="00775BDF">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más próximo a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 xml:space="preserve"> que a SUM1</w:t>
      </w:r>
      <w:r w:rsidRPr="00F4787F">
        <w:rPr>
          <w:color w:val="auto"/>
          <w:szCs w:val="24"/>
          <w:vertAlign w:val="subscript"/>
        </w:rPr>
        <w:t>i</w:t>
      </w:r>
      <w:r w:rsidRPr="00F4787F">
        <w:rPr>
          <w:color w:val="auto"/>
          <w:szCs w:val="24"/>
        </w:rPr>
        <w:t>:</w:t>
      </w:r>
    </w:p>
    <w:p w14:paraId="5E96A336" w14:textId="77777777" w:rsidR="00775BDF" w:rsidRPr="00A66958" w:rsidRDefault="007C50DD" w:rsidP="00775BDF">
      <w:pPr>
        <w:pStyle w:val="Prrafodelista"/>
        <w:spacing w:after="120"/>
        <w:ind w:left="993" w:right="45"/>
        <w:jc w:val="left"/>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rPr>
          <m:t>(t)</m:t>
        </m:r>
      </m:oMath>
      <w:r w:rsidR="00775BDF" w:rsidRPr="00A66958">
        <w:t xml:space="preserve">  </w:t>
      </w:r>
      <w:r w:rsidR="00775BDF">
        <w:tab/>
      </w:r>
      <w:r w:rsidR="00775BDF">
        <w:tab/>
      </w:r>
      <w:r w:rsidR="00775BDF">
        <w:tab/>
      </w:r>
      <w:r w:rsidR="00775BDF">
        <w:tab/>
      </w:r>
      <w:r w:rsidR="00775BDF">
        <w:tab/>
      </w:r>
      <w:r w:rsidR="00775BDF" w:rsidRPr="00EC4A1A">
        <w:rPr>
          <w:rFonts w:asciiTheme="minorHAnsi" w:hAnsiTheme="minorHAnsi"/>
          <w:i/>
          <w:sz w:val="20"/>
        </w:rPr>
        <w:t>(15c)</w:t>
      </w:r>
    </w:p>
    <w:p w14:paraId="02A3D0BF"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Error de seguimiento retardado de la zona i </w:t>
      </w:r>
    </w:p>
    <w:p w14:paraId="618BE7A8" w14:textId="119D3841" w:rsidR="00775BDF" w:rsidRDefault="00775BDF" w:rsidP="00775BDF">
      <w:pPr>
        <w:pStyle w:val="TextonormalREE"/>
      </w:pPr>
      <w:r>
        <w:lastRenderedPageBreak/>
        <w:t>El error de respuesta de la zona resultante se pasa a través de un filtro de retardo, y se limita de la forma:</w:t>
      </w:r>
    </w:p>
    <w:p w14:paraId="4F4301AF" w14:textId="77777777" w:rsidR="00775BDF" w:rsidRPr="00EC4A1A" w:rsidRDefault="007C50DD" w:rsidP="00775BDF">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T2</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ERR</m:t>
              </m:r>
            </m:e>
            <m:sub>
              <m:r>
                <w:rPr>
                  <w:rFonts w:ascii="Cambria Math" w:hAnsi="Cambria Math"/>
                  <w:lang w:val="es-ES"/>
                </w:rPr>
                <m:t>i</m:t>
              </m:r>
            </m:sub>
          </m:sSub>
          <m:r>
            <w:rPr>
              <w:rFonts w:ascii="Cambria Math" w:hAnsi="Cambria Math"/>
              <w:lang w:val="es-ES"/>
            </w:rPr>
            <m:t>(s)</m:t>
          </m:r>
        </m:oMath>
      </m:oMathPara>
    </w:p>
    <w:p w14:paraId="0CD3556E" w14:textId="77777777" w:rsidR="00775BDF" w:rsidRDefault="00775BDF" w:rsidP="00775BDF">
      <w:pPr>
        <w:pStyle w:val="TextonormalREE"/>
      </w:pPr>
      <w:r>
        <w:t>que expresado de forma discreta:</w:t>
      </w:r>
    </w:p>
    <w:p w14:paraId="228102A7" w14:textId="77777777" w:rsidR="00775BDF" w:rsidRDefault="007C50DD" w:rsidP="00775BDF">
      <w:pPr>
        <w:pStyle w:val="Normal1"/>
        <w:tabs>
          <w:tab w:val="clear" w:pos="360"/>
        </w:tabs>
        <w:ind w:left="993" w:firstLine="0"/>
        <w:jc w:val="left"/>
        <w:rPr>
          <w:i/>
        </w:rPr>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α</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2i</m:t>
                </m:r>
              </m:sub>
            </m:sSub>
          </m:e>
        </m:d>
        <m:r>
          <w:rPr>
            <w:rFonts w:ascii="Cambria Math" w:hAnsi="Cambria Math"/>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oMath>
      <w:r w:rsidR="00775BDF">
        <w:t xml:space="preserve">  </w:t>
      </w:r>
      <w:r w:rsidR="00775BDF" w:rsidRPr="00EC4A1A">
        <w:rPr>
          <w:rFonts w:asciiTheme="minorHAnsi" w:hAnsiTheme="minorHAnsi"/>
          <w:sz w:val="20"/>
        </w:rPr>
        <w:t>si</w:t>
      </w:r>
      <w:r w:rsidR="00775BDF">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e>
        </m:d>
        <m:r>
          <w:rPr>
            <w:rFonts w:ascii="Cambria Math" w:hAnsi="Cambria Math"/>
          </w:rPr>
          <m:t>≤K3·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t xml:space="preserve"> </w:t>
      </w:r>
      <w:r w:rsidR="00775BDF">
        <w:tab/>
      </w:r>
      <w:r w:rsidR="00775BDF" w:rsidRPr="00EC4A1A">
        <w:rPr>
          <w:rFonts w:asciiTheme="minorHAnsi" w:hAnsiTheme="minorHAnsi"/>
          <w:i/>
          <w:sz w:val="20"/>
        </w:rPr>
        <w:t>(16a)</w:t>
      </w:r>
    </w:p>
    <w:p w14:paraId="0C3B5569" w14:textId="77777777" w:rsidR="00775BDF" w:rsidRPr="00C46BE0" w:rsidRDefault="007C50DD" w:rsidP="00775BDF">
      <w:pPr>
        <w:pStyle w:val="Normal1"/>
        <w:tabs>
          <w:tab w:val="clear" w:pos="360"/>
        </w:tabs>
        <w:ind w:left="993" w:firstLine="0"/>
        <w:jc w:val="left"/>
        <w:rPr>
          <w:i/>
          <w:lang w:val="fr-FR"/>
        </w:rPr>
      </w:pPr>
      <m:oMath>
        <m:sSub>
          <m:sSubPr>
            <m:ctrlPr>
              <w:rPr>
                <w:rFonts w:ascii="Cambria Math" w:hAnsi="Cambria Math"/>
                <w:i/>
              </w:rPr>
            </m:ctrlPr>
          </m:sSubPr>
          <m:e>
            <m:r>
              <w:rPr>
                <w:rFonts w:ascii="Cambria Math" w:hAnsi="Cambria Math"/>
              </w:rPr>
              <m:t>SUM</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fr-FR"/>
          </w:rPr>
          <m: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lang w:val="fr-FR"/>
          </w:rPr>
          <m:t>·</m:t>
        </m:r>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den>
        </m:f>
      </m:oMath>
      <w:r w:rsidR="00775BDF" w:rsidRPr="00C46BE0">
        <w:rPr>
          <w:lang w:val="fr-FR"/>
        </w:rPr>
        <w:t xml:space="preserve">  </w:t>
      </w:r>
      <w:r w:rsidR="00775BDF" w:rsidRPr="00C46BE0">
        <w:rPr>
          <w:lang w:val="fr-FR"/>
        </w:rPr>
        <w:tab/>
      </w:r>
      <w:r w:rsidR="00775BDF" w:rsidRPr="00C46BE0">
        <w:rPr>
          <w:lang w:val="fr-FR"/>
        </w:rPr>
        <w:tab/>
      </w:r>
      <w:r w:rsidR="00775BDF" w:rsidRPr="00C46BE0">
        <w:rPr>
          <w:lang w:val="fr-FR"/>
        </w:rPr>
        <w:tab/>
      </w:r>
      <w:r w:rsidR="00775BDF" w:rsidRPr="00C46BE0">
        <w:rPr>
          <w:sz w:val="20"/>
          <w:lang w:val="fr-FR"/>
        </w:rPr>
        <w:t>si</w:t>
      </w:r>
      <w:r w:rsidR="00775BDF" w:rsidRPr="00C46BE0">
        <w:rPr>
          <w:lang w:val="fr-FR"/>
        </w:rPr>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r>
          <w:rPr>
            <w:rFonts w:ascii="Cambria Math" w:hAnsi="Cambria Math"/>
            <w:lang w:val="fr-FR"/>
          </w:rPr>
          <m:t>&gt;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rsidRPr="00C46BE0">
        <w:rPr>
          <w:lang w:val="fr-FR"/>
        </w:rPr>
        <w:t xml:space="preserve"> </w:t>
      </w:r>
      <w:r w:rsidR="00775BDF" w:rsidRPr="00C46BE0">
        <w:rPr>
          <w:lang w:val="fr-FR"/>
        </w:rPr>
        <w:tab/>
      </w:r>
      <w:r w:rsidR="00775BDF" w:rsidRPr="00C46BE0">
        <w:rPr>
          <w:rFonts w:asciiTheme="minorHAnsi" w:hAnsiTheme="minorHAnsi"/>
          <w:i/>
          <w:sz w:val="20"/>
          <w:lang w:val="fr-FR"/>
        </w:rPr>
        <w:t>(16b)</w:t>
      </w:r>
    </w:p>
    <w:p w14:paraId="4D8D61F7" w14:textId="77777777" w:rsidR="00775BDF" w:rsidRDefault="00775BDF" w:rsidP="00775BDF">
      <w:pPr>
        <w:pStyle w:val="TextonormalREE"/>
      </w:pPr>
      <w:r>
        <w:t>siendo:</w:t>
      </w:r>
    </w:p>
    <w:p w14:paraId="43F40D9B" w14:textId="77777777" w:rsidR="00775BDF" w:rsidRPr="00EC4A1A" w:rsidRDefault="00775BDF" w:rsidP="00441C5B">
      <w:pPr>
        <w:pStyle w:val="TextonormalREE"/>
        <w:tabs>
          <w:tab w:val="left" w:pos="2127"/>
        </w:tabs>
        <w:ind w:left="2410" w:hanging="1417"/>
      </w:pPr>
      <w:proofErr w:type="spellStart"/>
      <w:r w:rsidRPr="00EC4A1A">
        <w:t>SUMi</w:t>
      </w:r>
      <w:proofErr w:type="spellEnd"/>
      <w:r>
        <w:t>(t)</w:t>
      </w:r>
      <w:r>
        <w:tab/>
      </w:r>
      <w:r w:rsidRPr="00EC4A1A">
        <w:t>=</w:t>
      </w:r>
      <w:r w:rsidRPr="00EC4A1A">
        <w:tab/>
        <w:t>error de seguimiento retardado de la zona para el ciclo actual de control</w:t>
      </w:r>
    </w:p>
    <w:p w14:paraId="04BADB17" w14:textId="77777777" w:rsidR="00775BDF" w:rsidRPr="00EC4A1A" w:rsidRDefault="00775BDF" w:rsidP="00441C5B">
      <w:pPr>
        <w:pStyle w:val="TextonormalREE"/>
        <w:tabs>
          <w:tab w:val="left" w:pos="2127"/>
        </w:tabs>
        <w:ind w:left="2410" w:hanging="1417"/>
      </w:pPr>
      <w:proofErr w:type="spellStart"/>
      <w:r w:rsidRPr="00EC4A1A">
        <w:t>SUMi</w:t>
      </w:r>
      <w:proofErr w:type="spellEnd"/>
      <w:r w:rsidRPr="00EC4A1A">
        <w:t>(t-1)</w:t>
      </w:r>
      <w:r w:rsidRPr="00EC4A1A">
        <w:tab/>
        <w:t>=</w:t>
      </w:r>
      <w:r w:rsidRPr="00EC4A1A">
        <w:tab/>
        <w:t>error de seguimiento retardado de la zona en el ciclo anterior de control</w:t>
      </w:r>
    </w:p>
    <w:p w14:paraId="0F73A46D" w14:textId="77777777" w:rsidR="00775BDF" w:rsidRPr="00EC4A1A" w:rsidRDefault="00775BDF" w:rsidP="00441C5B">
      <w:pPr>
        <w:pStyle w:val="TextonormalREE"/>
        <w:tabs>
          <w:tab w:val="left" w:pos="2127"/>
        </w:tabs>
        <w:ind w:left="2410" w:hanging="1417"/>
      </w:pPr>
      <w:bookmarkStart w:id="289" w:name="Cte_T2i"/>
      <w:r w:rsidRPr="00EC4A1A">
        <w:t>T2</w:t>
      </w:r>
      <w:r w:rsidRPr="00660485">
        <w:rPr>
          <w:vertAlign w:val="subscript"/>
        </w:rPr>
        <w:t>i</w:t>
      </w:r>
      <w:bookmarkEnd w:id="289"/>
      <w:r w:rsidRPr="00EC4A1A">
        <w:tab/>
        <w:t>=</w:t>
      </w:r>
      <w:r w:rsidRPr="00EC4A1A">
        <w:tab/>
        <w:t>constante de tiempo de retardo del error de respuesta de la zona i</w:t>
      </w:r>
    </w:p>
    <w:p w14:paraId="62779D5F" w14:textId="5783C9FD" w:rsidR="00775BDF" w:rsidRPr="00EC4A1A" w:rsidRDefault="00775BDF" w:rsidP="00441C5B">
      <w:pPr>
        <w:pStyle w:val="TextonormalREE"/>
        <w:tabs>
          <w:tab w:val="left" w:pos="2127"/>
        </w:tabs>
        <w:ind w:left="2410" w:hanging="1417"/>
      </w:pPr>
      <w:r w:rsidRPr="00EC4A1A">
        <w:rPr>
          <w:rFonts w:ascii="Symbol" w:eastAsia="Symbol" w:hAnsi="Symbol" w:cs="Symbol"/>
        </w:rPr>
        <w:t></w:t>
      </w:r>
      <w:r w:rsidRPr="00660485">
        <w:rPr>
          <w:vertAlign w:val="subscript"/>
        </w:rPr>
        <w:t>2i</w:t>
      </w:r>
      <w:r>
        <w:t xml:space="preserve">           </w:t>
      </w:r>
      <w:r w:rsidR="00D56CEE">
        <w:tab/>
      </w:r>
      <w:r w:rsidRPr="00EC4A1A">
        <w:t>=</w:t>
      </w:r>
      <w:r w:rsidRPr="00EC4A1A">
        <w:tab/>
        <w:t xml:space="preserve">cociente entre el tiempo del ciclo de ejecución del algoritmo y la </w:t>
      </w:r>
      <w:r>
        <w:t xml:space="preserve">  </w:t>
      </w:r>
      <w:r w:rsidRPr="00EC4A1A">
        <w:t>constante de tiempo T2i</w:t>
      </w:r>
    </w:p>
    <w:p w14:paraId="21DD330F" w14:textId="7E39619E" w:rsidR="00775BDF" w:rsidRDefault="00775BDF" w:rsidP="00441C5B">
      <w:pPr>
        <w:pStyle w:val="TextonormalREE"/>
        <w:tabs>
          <w:tab w:val="left" w:pos="2127"/>
        </w:tabs>
        <w:ind w:left="2410" w:hanging="1417"/>
        <w:rPr>
          <w:rFonts w:ascii="Helvetica" w:hAnsi="Helvetica"/>
        </w:rPr>
      </w:pPr>
      <w:bookmarkStart w:id="290" w:name="Cte_K3_ATLIM"/>
      <w:r w:rsidRPr="00EC4A1A">
        <w:t>K3</w:t>
      </w:r>
      <w:bookmarkEnd w:id="290"/>
      <w:r>
        <w:t xml:space="preserve">            </w:t>
      </w:r>
      <w:r w:rsidR="00232389">
        <w:tab/>
      </w:r>
      <w:r w:rsidRPr="00EC4A1A">
        <w:t>=</w:t>
      </w:r>
      <w:r w:rsidRPr="00EC4A1A">
        <w:tab/>
        <w:t>constante que limita el error de respuesta retardado de la zona</w:t>
      </w:r>
      <w:r w:rsidR="00232389">
        <w:t xml:space="preserve"> </w:t>
      </w:r>
      <w:r w:rsidRPr="00EC4A1A">
        <w:t>i</w:t>
      </w:r>
    </w:p>
    <w:p w14:paraId="3DFC8F5B" w14:textId="77777777" w:rsidR="00775BDF" w:rsidRPr="00EC4A1A" w:rsidRDefault="00775BDF" w:rsidP="00441C5B">
      <w:pPr>
        <w:pStyle w:val="TextonormalREE"/>
        <w:tabs>
          <w:tab w:val="left" w:pos="2127"/>
        </w:tabs>
        <w:ind w:left="2410" w:hanging="1417"/>
      </w:pPr>
      <w:proofErr w:type="spellStart"/>
      <w:r w:rsidRPr="00EC4A1A">
        <w:t>AT</w:t>
      </w:r>
      <w:r w:rsidRPr="00660485">
        <w:rPr>
          <w:vertAlign w:val="subscript"/>
        </w:rPr>
        <w:t>i</w:t>
      </w:r>
      <w:proofErr w:type="spellEnd"/>
      <w:r w:rsidRPr="00EC4A1A">
        <w:tab/>
        <w:t>=</w:t>
      </w:r>
      <w:r w:rsidRPr="00EC4A1A">
        <w:tab/>
        <w:t>umbral de mala respuesta de la zona i</w:t>
      </w:r>
    </w:p>
    <w:p w14:paraId="1D1465C9" w14:textId="77777777" w:rsidR="00775BDF" w:rsidRDefault="00775BDF" w:rsidP="00775BDF">
      <w:pPr>
        <w:pStyle w:val="TextonormalREE"/>
      </w:pPr>
      <w:r>
        <w:t xml:space="preserve">El valor absoluto del error retardado </w:t>
      </w:r>
      <w:proofErr w:type="spellStart"/>
      <w:r>
        <w:t>SUM</w:t>
      </w:r>
      <w:r>
        <w:rPr>
          <w:vertAlign w:val="subscript"/>
        </w:rPr>
        <w:t>i</w:t>
      </w:r>
      <w:proofErr w:type="spellEnd"/>
      <w:r>
        <w:t xml:space="preserve"> está por lo tanto limitado a </w:t>
      </w:r>
      <w:r w:rsidRPr="00221131">
        <w:rPr>
          <w:b/>
          <w:i/>
        </w:rPr>
        <w:t>K3</w:t>
      </w:r>
      <w:r>
        <w:t xml:space="preserve"> veces </w:t>
      </w:r>
      <w:proofErr w:type="spellStart"/>
      <w:r>
        <w:t>AT</w:t>
      </w:r>
      <w:r>
        <w:rPr>
          <w:vertAlign w:val="subscript"/>
        </w:rPr>
        <w:t>i</w:t>
      </w:r>
      <w:proofErr w:type="spellEnd"/>
      <w:r>
        <w:t>, con el fin de evitar que crezca de forma indefinida.</w:t>
      </w:r>
    </w:p>
    <w:p w14:paraId="32918DB0" w14:textId="1F5E9355" w:rsidR="00775BDF" w:rsidRDefault="00775BDF" w:rsidP="00775BDF">
      <w:pPr>
        <w:pStyle w:val="TextonormalREE"/>
      </w:pPr>
      <w:r>
        <w:t xml:space="preserve">El uso de este filtro de retardo permite que </w:t>
      </w:r>
      <w:r w:rsidRPr="00B6286B">
        <w:t xml:space="preserve">un error de seguimiento persista durante un tiempo ajustable, que depende de la magnitud del error, antes de que alcance el umbral de mala respuesta </w:t>
      </w:r>
      <w:proofErr w:type="spellStart"/>
      <w:r w:rsidRPr="00B6286B">
        <w:t>AT</w:t>
      </w:r>
      <w:r w:rsidRPr="00B6286B">
        <w:rPr>
          <w:vertAlign w:val="subscript"/>
        </w:rPr>
        <w:t>i</w:t>
      </w:r>
      <w:proofErr w:type="spellEnd"/>
      <w:r w:rsidRPr="00B6286B">
        <w:t xml:space="preserve"> para la zona. La constante de tiempo </w:t>
      </w:r>
      <w:r w:rsidRPr="00B6286B">
        <w:rPr>
          <w:b/>
          <w:i/>
        </w:rPr>
        <w:t>T2</w:t>
      </w:r>
      <w:r w:rsidRPr="00B6286B">
        <w:rPr>
          <w:b/>
          <w:i/>
          <w:vertAlign w:val="subscript"/>
        </w:rPr>
        <w:t>i</w:t>
      </w:r>
      <w:r w:rsidRPr="00B6286B">
        <w:t xml:space="preserve"> y los parámetros involucrados en la determinación del umbral de mala respuesta, deben ajustarse en función de los criterios de buena regulación que se establezcan.</w:t>
      </w:r>
    </w:p>
    <w:p w14:paraId="14F55F39"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Cálculo del umbral de mala respuesta de la zona i</w:t>
      </w:r>
    </w:p>
    <w:p w14:paraId="2452CFB9" w14:textId="77777777" w:rsidR="00775BDF" w:rsidRDefault="00775BDF" w:rsidP="00775BDF">
      <w:pPr>
        <w:pStyle w:val="TextonormalREE"/>
      </w:pPr>
      <w:r>
        <w:t xml:space="preserve">El umbral de mala respuesta de la zona </w:t>
      </w:r>
      <w:proofErr w:type="spellStart"/>
      <w:r>
        <w:t>AT</w:t>
      </w:r>
      <w:r>
        <w:rPr>
          <w:vertAlign w:val="subscript"/>
        </w:rPr>
        <w:t>i</w:t>
      </w:r>
      <w:proofErr w:type="spellEnd"/>
      <w:r>
        <w:t xml:space="preserve"> se utiliza para compararlo con el valor absoluto del error retardado </w:t>
      </w:r>
      <w:proofErr w:type="spellStart"/>
      <w:r>
        <w:t>SUM</w:t>
      </w:r>
      <w:r>
        <w:rPr>
          <w:vertAlign w:val="subscript"/>
        </w:rPr>
        <w:t>i</w:t>
      </w:r>
      <w:proofErr w:type="spellEnd"/>
      <w:r>
        <w:t xml:space="preserve">, tal y como se detalla en la sección </w:t>
      </w:r>
      <w:r w:rsidRPr="00D11A81">
        <w:rPr>
          <w:b/>
        </w:rPr>
        <w:t>8.2</w:t>
      </w:r>
      <w:r>
        <w:t>. El valor de dicho umbral se calcula como:</w:t>
      </w:r>
    </w:p>
    <w:p w14:paraId="17F7A0A9" w14:textId="77777777" w:rsidR="00775BDF" w:rsidRDefault="007C50DD" w:rsidP="00775BDF">
      <w:pPr>
        <w:pStyle w:val="Normal1"/>
        <w:tabs>
          <w:tab w:val="clear" w:pos="360"/>
        </w:tabs>
        <w:ind w:left="993" w:firstLine="0"/>
        <w:jc w:val="left"/>
        <w:rPr>
          <w:i/>
          <w:lang w:val="es-ES"/>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=K2·</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d>
          <m:dPr>
            <m:ctrlPr>
              <w:rPr>
                <w:rFonts w:ascii="Cambria Math" w:hAnsi="Cambria Math"/>
                <w:i/>
                <w:lang w:val="es-ES"/>
              </w:rPr>
            </m:ctrlPr>
          </m:dPr>
          <m:e>
            <m:r>
              <w:rPr>
                <w:rFonts w:ascii="Cambria Math" w:hAnsi="Cambria Math"/>
                <w:lang w:val="es-ES"/>
              </w:rPr>
              <m:t>RESNUP+RESNDW</m:t>
            </m:r>
          </m:e>
        </m:d>
      </m:oMath>
      <w:r w:rsidR="00775BDF">
        <w:rPr>
          <w:lang w:val="es-ES"/>
        </w:rPr>
        <w:t xml:space="preserve">  </w:t>
      </w:r>
      <w:r w:rsidR="00775BDF" w:rsidRPr="000248C8">
        <w:rPr>
          <w:rFonts w:asciiTheme="minorHAnsi" w:hAnsiTheme="minorHAnsi"/>
          <w:sz w:val="20"/>
          <w:lang w:val="es-ES"/>
        </w:rPr>
        <w:t xml:space="preserve">si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≥K4</m:t>
        </m:r>
      </m:oMath>
      <w:r w:rsidR="00775BDF">
        <w:rPr>
          <w:lang w:val="es-ES"/>
        </w:rPr>
        <w:t xml:space="preserve">  </w:t>
      </w:r>
      <w:r w:rsidR="00775BDF">
        <w:rPr>
          <w:lang w:val="es-ES"/>
        </w:rPr>
        <w:tab/>
      </w:r>
      <w:r w:rsidR="00775BDF" w:rsidRPr="000248C8">
        <w:rPr>
          <w:rFonts w:asciiTheme="minorHAnsi" w:hAnsiTheme="minorHAnsi"/>
          <w:i/>
          <w:sz w:val="20"/>
          <w:lang w:val="es-ES"/>
        </w:rPr>
        <w:t>(17a)</w:t>
      </w:r>
    </w:p>
    <w:p w14:paraId="69B9C713" w14:textId="77777777" w:rsidR="00775BDF" w:rsidRPr="00C46BE0" w:rsidRDefault="007C50DD" w:rsidP="00775BDF">
      <w:pPr>
        <w:pStyle w:val="Normal1"/>
        <w:tabs>
          <w:tab w:val="clear" w:pos="360"/>
        </w:tabs>
        <w:ind w:left="993" w:firstLine="0"/>
        <w:jc w:val="left"/>
        <w:rPr>
          <w:lang w:val="fr-FR"/>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m:t>
        </m:r>
        <m:r>
          <w:rPr>
            <w:rFonts w:ascii="Cambria Math" w:hAnsi="Cambria Math"/>
            <w:lang w:val="es-ES"/>
          </w:rPr>
          <m:t>K</m:t>
        </m:r>
        <m:r>
          <w:rPr>
            <w:rFonts w:ascii="Cambria Math" w:hAnsi="Cambria Math"/>
            <w:lang w:val="fr-FR"/>
          </w:rPr>
          <m:t>4</m:t>
        </m:r>
      </m:oMath>
      <w:r w:rsidR="00775BDF" w:rsidRPr="00C46BE0">
        <w:rPr>
          <w:lang w:val="fr-FR"/>
        </w:rPr>
        <w:t xml:space="preserve">  </w:t>
      </w:r>
      <w:r w:rsidR="00775BDF" w:rsidRPr="00C46BE0">
        <w:rPr>
          <w:rFonts w:asciiTheme="minorHAnsi" w:hAnsiTheme="minorHAnsi"/>
          <w:sz w:val="20"/>
          <w:lang w:val="fr-FR"/>
        </w:rPr>
        <w:t>si</w:t>
      </w:r>
      <w:r w:rsidR="00775BDF" w:rsidRPr="00C46BE0">
        <w:rPr>
          <w:sz w:val="20"/>
          <w:lang w:val="fr-FR"/>
        </w:rPr>
        <w:t xml:space="preserve"> </w:t>
      </w:r>
      <w:r w:rsidR="00775BDF" w:rsidRPr="00C46BE0">
        <w:rPr>
          <w:lang w:val="fr-FR"/>
        </w:rPr>
        <w:t xml:space="preserve">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&lt;</m:t>
        </m:r>
        <m:r>
          <w:rPr>
            <w:rFonts w:ascii="Cambria Math" w:hAnsi="Cambria Math"/>
            <w:lang w:val="es-ES"/>
          </w:rPr>
          <m:t>K</m:t>
        </m:r>
        <m:r>
          <w:rPr>
            <w:rFonts w:ascii="Cambria Math" w:hAnsi="Cambria Math"/>
            <w:lang w:val="fr-FR"/>
          </w:rPr>
          <m:t>4</m:t>
        </m:r>
      </m:oMath>
      <w:r w:rsidR="00775BDF" w:rsidRPr="00C46BE0">
        <w:rPr>
          <w:lang w:val="fr-FR"/>
        </w:rPr>
        <w:t xml:space="preserve"> </w:t>
      </w:r>
      <w:r w:rsidR="00775BDF" w:rsidRPr="00C46BE0">
        <w:rPr>
          <w:lang w:val="fr-FR"/>
        </w:rPr>
        <w:tab/>
      </w:r>
      <w:r w:rsidR="00775BDF" w:rsidRPr="00C46BE0">
        <w:rPr>
          <w:lang w:val="fr-FR"/>
        </w:rPr>
        <w:tab/>
      </w:r>
      <w:r w:rsidR="00775BDF" w:rsidRPr="00C46BE0">
        <w:rPr>
          <w:lang w:val="fr-FR"/>
        </w:rPr>
        <w:tab/>
      </w:r>
      <w:r w:rsidR="00775BDF" w:rsidRPr="00C46BE0">
        <w:rPr>
          <w:lang w:val="fr-FR"/>
        </w:rPr>
        <w:tab/>
      </w:r>
      <w:r w:rsidR="00775BDF" w:rsidRPr="00C46BE0">
        <w:rPr>
          <w:lang w:val="fr-FR"/>
        </w:rPr>
        <w:tab/>
      </w:r>
      <w:r w:rsidR="00775BDF" w:rsidRPr="00C46BE0">
        <w:rPr>
          <w:lang w:val="fr-FR"/>
        </w:rPr>
        <w:tab/>
        <w:t xml:space="preserve"> </w:t>
      </w:r>
      <w:r w:rsidR="00775BDF" w:rsidRPr="00C46BE0">
        <w:rPr>
          <w:rFonts w:asciiTheme="minorHAnsi" w:hAnsiTheme="minorHAnsi"/>
          <w:i/>
          <w:sz w:val="20"/>
          <w:lang w:val="fr-FR"/>
        </w:rPr>
        <w:t>(17b)</w:t>
      </w:r>
    </w:p>
    <w:p w14:paraId="0DDF1BEF" w14:textId="77777777" w:rsidR="00775BDF" w:rsidRDefault="00775BDF" w:rsidP="00775BDF">
      <w:pPr>
        <w:pStyle w:val="TextonormalREE"/>
      </w:pPr>
      <w:r>
        <w:t>siendo:</w:t>
      </w:r>
    </w:p>
    <w:p w14:paraId="433F6AC1" w14:textId="4D395F6C" w:rsidR="00775BDF" w:rsidRDefault="00775BDF" w:rsidP="00775BDF">
      <w:pPr>
        <w:pStyle w:val="TextonormalREE"/>
        <w:ind w:left="2127" w:hanging="1134"/>
      </w:pPr>
      <w:r>
        <w:t>RESNUP</w:t>
      </w:r>
      <w:r>
        <w:tab/>
        <w:t>=</w:t>
      </w:r>
      <w:r>
        <w:tab/>
        <w:t xml:space="preserve">reserva nominal a subir de la RCP en </w:t>
      </w:r>
      <w:ins w:id="291" w:author="Red Eléctrica" w:date="2021-03-30T12:27:00Z">
        <w:r w:rsidR="008D0B1F">
          <w:t>el periodo cuarto horario</w:t>
        </w:r>
      </w:ins>
      <w:del w:id="292" w:author="Red Eléctrica" w:date="2021-03-30T12:27:00Z">
        <w:r w:rsidDel="008D0B1F">
          <w:delText>la hora</w:delText>
        </w:r>
      </w:del>
      <w:r>
        <w:t xml:space="preserve"> en curso</w:t>
      </w:r>
    </w:p>
    <w:p w14:paraId="72EF3A2A" w14:textId="31557EDA" w:rsidR="00775BDF" w:rsidRDefault="00775BDF" w:rsidP="00775BDF">
      <w:pPr>
        <w:pStyle w:val="TextonormalREE"/>
        <w:ind w:left="2127" w:hanging="1134"/>
      </w:pPr>
      <w:r>
        <w:t>RESNDW</w:t>
      </w:r>
      <w:r>
        <w:tab/>
        <w:t>=</w:t>
      </w:r>
      <w:r>
        <w:tab/>
        <w:t xml:space="preserve">reserva nominal a bajar de la RCP en </w:t>
      </w:r>
      <w:ins w:id="293" w:author="Red Eléctrica" w:date="2021-03-30T12:28:00Z">
        <w:r w:rsidR="008D0B1F">
          <w:t>el periodo cuarto horario</w:t>
        </w:r>
      </w:ins>
      <w:del w:id="294" w:author="Red Eléctrica" w:date="2021-03-30T12:28:00Z">
        <w:r w:rsidDel="008D0B1F">
          <w:delText>la hora</w:delText>
        </w:r>
      </w:del>
      <w:r>
        <w:t xml:space="preserve"> en curso</w:t>
      </w:r>
    </w:p>
    <w:p w14:paraId="5E97451B" w14:textId="04E1FA35" w:rsidR="00775BDF" w:rsidRDefault="00775BDF" w:rsidP="00775BDF">
      <w:pPr>
        <w:pStyle w:val="TextonormalREE"/>
        <w:ind w:left="2835" w:hanging="1842"/>
      </w:pPr>
      <w:proofErr w:type="spellStart"/>
      <w:r>
        <w:t>CTBCAP</w:t>
      </w:r>
      <w:r w:rsidRPr="00660485">
        <w:rPr>
          <w:vertAlign w:val="subscript"/>
        </w:rPr>
        <w:t>i</w:t>
      </w:r>
      <w:proofErr w:type="spellEnd"/>
      <w:r>
        <w:t xml:space="preserve">        =</w:t>
      </w:r>
      <w:r>
        <w:tab/>
        <w:t xml:space="preserve">capacidad nominal de contribución a la regulación de la zona i en </w:t>
      </w:r>
      <w:ins w:id="295" w:author="Red Eléctrica" w:date="2021-03-30T12:28:00Z">
        <w:r w:rsidR="008D0B1F">
          <w:t>el periodo cuarto horario</w:t>
        </w:r>
      </w:ins>
      <w:del w:id="296" w:author="Red Eléctrica" w:date="2021-03-30T12:28:00Z">
        <w:r w:rsidDel="008D0B1F">
          <w:delText>la hora</w:delText>
        </w:r>
      </w:del>
      <w:r>
        <w:t xml:space="preserve"> en curso</w:t>
      </w:r>
    </w:p>
    <w:p w14:paraId="6C4313B8" w14:textId="77777777" w:rsidR="00775BDF" w:rsidRDefault="00775BDF" w:rsidP="00775BDF">
      <w:pPr>
        <w:pStyle w:val="TextonormalREE"/>
        <w:ind w:left="2127" w:hanging="1134"/>
      </w:pPr>
      <w:bookmarkStart w:id="297" w:name="Cte_K2_ATLIM"/>
      <w:r w:rsidRPr="000248C8">
        <w:rPr>
          <w:b/>
          <w:i/>
        </w:rPr>
        <w:t>K2</w:t>
      </w:r>
      <w:bookmarkEnd w:id="297"/>
      <w:r>
        <w:tab/>
        <w:t>=</w:t>
      </w:r>
      <w:r>
        <w:tab/>
        <w:t xml:space="preserve">constante para el cálculo de </w:t>
      </w:r>
      <w:proofErr w:type="spellStart"/>
      <w:r>
        <w:t>ATi</w:t>
      </w:r>
      <w:proofErr w:type="spellEnd"/>
      <w:r>
        <w:t xml:space="preserve"> </w:t>
      </w:r>
    </w:p>
    <w:p w14:paraId="64585DCC" w14:textId="77777777" w:rsidR="00775BDF" w:rsidRDefault="00775BDF" w:rsidP="00775BDF">
      <w:pPr>
        <w:pStyle w:val="TextonormalREE"/>
        <w:ind w:left="2127" w:hanging="1134"/>
      </w:pPr>
      <w:bookmarkStart w:id="298" w:name="Cte_K4_ATLIM"/>
      <w:r w:rsidRPr="000248C8">
        <w:rPr>
          <w:b/>
          <w:i/>
        </w:rPr>
        <w:t>K4</w:t>
      </w:r>
      <w:bookmarkEnd w:id="298"/>
      <w:r>
        <w:tab/>
        <w:t>=</w:t>
      </w:r>
      <w:r>
        <w:tab/>
        <w:t xml:space="preserve">constante que limita el valor mínimo de </w:t>
      </w:r>
      <w:proofErr w:type="spellStart"/>
      <w:r>
        <w:t>ATi</w:t>
      </w:r>
      <w:proofErr w:type="spellEnd"/>
    </w:p>
    <w:p w14:paraId="2D1340F0" w14:textId="77329A0D" w:rsidR="00775BDF" w:rsidRDefault="00775BDF" w:rsidP="00775BDF">
      <w:pPr>
        <w:pStyle w:val="TextonormalREE"/>
      </w:pPr>
      <w:r>
        <w:t xml:space="preserve">Para una descripción detallada del significado de RESNUP, RESNDW y de </w:t>
      </w:r>
      <w:proofErr w:type="spellStart"/>
      <w:r>
        <w:t>CTBCAP</w:t>
      </w:r>
      <w:r>
        <w:rPr>
          <w:vertAlign w:val="subscript"/>
        </w:rPr>
        <w:t>i</w:t>
      </w:r>
      <w:proofErr w:type="spellEnd"/>
      <w:r>
        <w:t xml:space="preserve"> véase la sección </w:t>
      </w:r>
      <w:r w:rsidRPr="00D11A81">
        <w:rPr>
          <w:b/>
        </w:rPr>
        <w:t>8.3</w:t>
      </w:r>
      <w:r w:rsidRPr="00D11A81">
        <w:rPr>
          <w:bCs/>
        </w:rPr>
        <w:t>.</w:t>
      </w:r>
    </w:p>
    <w:p w14:paraId="56AF0B42"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Inicialización del error de seguimiento retardado de la zona i en el paso de EMERGENCIA a ACTIVO </w:t>
      </w:r>
    </w:p>
    <w:p w14:paraId="144FB52D" w14:textId="77777777" w:rsidR="00775BDF" w:rsidRDefault="00775BDF" w:rsidP="00775BDF">
      <w:pPr>
        <w:pStyle w:val="TextonormalREE"/>
      </w:pPr>
      <w:r>
        <w:t xml:space="preserve">El valor del error retardado </w:t>
      </w:r>
      <w:proofErr w:type="spellStart"/>
      <w:r>
        <w:t>SUM</w:t>
      </w:r>
      <w:r>
        <w:rPr>
          <w:vertAlign w:val="subscript"/>
        </w:rPr>
        <w:t>i</w:t>
      </w:r>
      <w:proofErr w:type="spellEnd"/>
      <w:r>
        <w:t xml:space="preserve"> debe inicializarse si la zona entra o sale del estado EMERGENCIA, tal y como se indica a continuación:</w:t>
      </w:r>
    </w:p>
    <w:p w14:paraId="50E63CCA" w14:textId="77777777" w:rsidR="00775BDF" w:rsidRDefault="007C50DD"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r>
      <w:r w:rsidR="00775BDF">
        <w:rPr>
          <w:lang w:val="es-ES"/>
        </w:rPr>
        <w:tab/>
      </w:r>
      <w:r w:rsidR="00775BDF">
        <w:rPr>
          <w:lang w:val="es-ES"/>
        </w:rPr>
        <w:tab/>
        <w:t xml:space="preserve"> </w:t>
      </w:r>
      <w:r w:rsidR="00775BDF" w:rsidRPr="000248C8">
        <w:rPr>
          <w:rFonts w:asciiTheme="minorHAnsi" w:hAnsiTheme="minorHAnsi"/>
          <w:i/>
          <w:sz w:val="20"/>
          <w:lang w:val="es-ES"/>
        </w:rPr>
        <w:t>(18)</w:t>
      </w:r>
    </w:p>
    <w:p w14:paraId="6840B425" w14:textId="77777777" w:rsidR="00775BDF" w:rsidRDefault="00775BDF" w:rsidP="00775BDF">
      <w:pPr>
        <w:pStyle w:val="TextonormalREE"/>
      </w:pPr>
      <w:r>
        <w:t>siendo:</w:t>
      </w:r>
    </w:p>
    <w:p w14:paraId="154BD3B3" w14:textId="77777777" w:rsidR="00775BDF" w:rsidRDefault="00775BDF" w:rsidP="00775BDF">
      <w:pPr>
        <w:pStyle w:val="TextonormalREE"/>
        <w:ind w:left="2127" w:hanging="1134"/>
      </w:pPr>
      <w:bookmarkStart w:id="299" w:name="Cte_NPK2"/>
      <w:r w:rsidRPr="000248C8">
        <w:rPr>
          <w:b/>
          <w:i/>
        </w:rPr>
        <w:t>NPK2</w:t>
      </w:r>
      <w:bookmarkEnd w:id="299"/>
      <w:r w:rsidRPr="000248C8">
        <w:rPr>
          <w:b/>
          <w:i/>
        </w:rPr>
        <w:tab/>
      </w:r>
      <w:r w:rsidRPr="000248C8">
        <w:t>=</w:t>
      </w:r>
      <w:r w:rsidRPr="000248C8">
        <w:tab/>
        <w:t>constante para la inicialización del error retardado</w:t>
      </w:r>
    </w:p>
    <w:p w14:paraId="19052EDB" w14:textId="77777777" w:rsidR="00775BDF" w:rsidRDefault="00775BDF" w:rsidP="00775BDF">
      <w:pPr>
        <w:pStyle w:val="TextonormalREE"/>
        <w:ind w:left="2127" w:hanging="1134"/>
      </w:pPr>
      <w:proofErr w:type="spellStart"/>
      <w:r>
        <w:t>ATi</w:t>
      </w:r>
      <w:proofErr w:type="spellEnd"/>
      <w:r>
        <w:tab/>
        <w:t>=</w:t>
      </w:r>
      <w:r>
        <w:tab/>
        <w:t>umbral de mala respuesta de la zona i</w:t>
      </w:r>
    </w:p>
    <w:p w14:paraId="76E33D34" w14:textId="77777777" w:rsidR="00775BDF" w:rsidRDefault="007C50DD" w:rsidP="00775BDF">
      <w:pPr>
        <w:pStyle w:val="TextonormalREE"/>
        <w:spacing w:line="276" w:lineRule="auto"/>
        <w:ind w:left="2127" w:hanging="1134"/>
      </w:pPr>
      <m:oMath>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e>
            </m:d>
          </m:den>
        </m:f>
      </m:oMath>
      <w:r w:rsidR="00775BDF">
        <w:tab/>
        <w:t xml:space="preserve">= </w:t>
      </w:r>
      <w:r w:rsidR="00775BDF">
        <w:tab/>
        <w:t>signo de error de retardo en el ciclo anterior</w:t>
      </w:r>
    </w:p>
    <w:p w14:paraId="45B45253" w14:textId="77777777" w:rsidR="00775BDF" w:rsidRDefault="00775BDF" w:rsidP="00775BDF">
      <w:pPr>
        <w:pStyle w:val="TextonormalREE"/>
      </w:pPr>
      <w:r>
        <w:t xml:space="preserve">De esta forma si el error </w:t>
      </w:r>
      <w:proofErr w:type="spellStart"/>
      <w:r>
        <w:t>ERR</w:t>
      </w:r>
      <w:r>
        <w:rPr>
          <w:vertAlign w:val="subscript"/>
        </w:rPr>
        <w:t>i</w:t>
      </w:r>
      <w:proofErr w:type="spellEnd"/>
      <w:r>
        <w:t xml:space="preserve"> sigue aumentando la nueva condición de mala respuesta se detecta inmediatamente en el ciclo siguiente, mientras que si disminuye no da lugar a nueva detección.</w:t>
      </w:r>
    </w:p>
    <w:p w14:paraId="31C71EDB"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Inicialización de las variables de seguimiento de respuesta de la zona i en el paso de OFF o INACTIVO a EMERGENCIA </w:t>
      </w:r>
    </w:p>
    <w:p w14:paraId="3EF79632" w14:textId="77777777" w:rsidR="00775BDF" w:rsidRDefault="00775BDF" w:rsidP="00775BDF">
      <w:pPr>
        <w:pStyle w:val="TextonormalREE"/>
      </w:pPr>
      <w:r>
        <w:t xml:space="preserve">La salida del estado OFF o INACTIVO de una zona siempre se produce al estado EMERGENCIA, tal y como se describe en la sección </w:t>
      </w:r>
      <w:r w:rsidRPr="00D11A81">
        <w:rPr>
          <w:b/>
        </w:rPr>
        <w:t>5</w:t>
      </w:r>
      <w:r>
        <w:rPr>
          <w:b/>
          <w:bCs/>
        </w:rPr>
        <w:t xml:space="preserve">. </w:t>
      </w:r>
      <w:r>
        <w:t>Las variables de seguimiento de respuesta se inicializan conforme a lo expuesto a continuación:</w:t>
      </w:r>
    </w:p>
    <w:p w14:paraId="3B49BF73" w14:textId="7A62E38E" w:rsidR="00775BDF" w:rsidRDefault="00775BDF" w:rsidP="00775BDF">
      <w:pPr>
        <w:pStyle w:val="TextonormalREE"/>
        <w:ind w:left="2127" w:hanging="1134"/>
      </w:pPr>
      <w:proofErr w:type="spellStart"/>
      <w:r w:rsidRPr="000248C8">
        <w:rPr>
          <w:b/>
        </w:rPr>
        <w:t>PGCD</w:t>
      </w:r>
      <w:r w:rsidRPr="00660485">
        <w:rPr>
          <w:b/>
          <w:vertAlign w:val="subscript"/>
        </w:rPr>
        <w:t>i</w:t>
      </w:r>
      <w:proofErr w:type="spellEnd"/>
      <w:r w:rsidRPr="000248C8">
        <w:rPr>
          <w:b/>
        </w:rPr>
        <w:t xml:space="preserve"> </w:t>
      </w:r>
      <w:r>
        <w:tab/>
        <w:t xml:space="preserve">El valor de la potencia en control deseada de la zona i se determina según la ecuación </w:t>
      </w:r>
      <w:r w:rsidRPr="00C615EE">
        <w:rPr>
          <w:i/>
        </w:rPr>
        <w:t>(13)</w:t>
      </w:r>
      <w:r w:rsidRPr="00C92116">
        <w:t>,</w:t>
      </w:r>
      <w:r>
        <w:t xml:space="preserve"> estimando mediante las ecuaciones </w:t>
      </w:r>
      <w:r w:rsidRPr="00C92116">
        <w:rPr>
          <w:i/>
        </w:rPr>
        <w:t>(9)</w:t>
      </w:r>
      <w:r>
        <w:t xml:space="preserve">, </w:t>
      </w:r>
      <w:r w:rsidRPr="00C92116">
        <w:rPr>
          <w:i/>
        </w:rPr>
        <w:t>(10)</w:t>
      </w:r>
      <w:r>
        <w:t xml:space="preserve"> y </w:t>
      </w:r>
      <w:r w:rsidRPr="00C92116">
        <w:rPr>
          <w:i/>
        </w:rPr>
        <w:t>(12)</w:t>
      </w:r>
      <w:r>
        <w:t xml:space="preserve"> el valor de </w:t>
      </w:r>
      <w:proofErr w:type="spellStart"/>
      <w:ins w:id="300" w:author="REE" w:date="2021-09-06T18:59:00Z">
        <w:r w:rsidR="00873AD4">
          <w:t>M</w:t>
        </w:r>
      </w:ins>
      <w:r>
        <w:t>CRR</w:t>
      </w:r>
      <w:ins w:id="301" w:author="REE" w:date="2021-09-06T18:59:00Z">
        <w:r w:rsidR="00FD349B">
          <w:t>FREC</w:t>
        </w:r>
      </w:ins>
      <w:r w:rsidRPr="00660485">
        <w:rPr>
          <w:vertAlign w:val="subscript"/>
        </w:rPr>
        <w:t>i</w:t>
      </w:r>
      <w:proofErr w:type="spellEnd"/>
      <w:r>
        <w:t xml:space="preserve"> que la zona hubiese tenido durante el ciclo anterior (incluye la consideración de regulación en modo permisivo).</w:t>
      </w:r>
    </w:p>
    <w:p w14:paraId="17427CF7" w14:textId="77777777" w:rsidR="00775BDF" w:rsidRDefault="00775BDF" w:rsidP="00775BDF">
      <w:pPr>
        <w:pStyle w:val="TextonormalREE"/>
        <w:ind w:left="2127" w:hanging="1134"/>
      </w:pPr>
      <w:r w:rsidRPr="000248C8">
        <w:rPr>
          <w:b/>
        </w:rPr>
        <w:t>SUM1</w:t>
      </w:r>
      <w:r w:rsidRPr="00660485">
        <w:rPr>
          <w:b/>
          <w:vertAlign w:val="subscript"/>
        </w:rPr>
        <w:t>i</w:t>
      </w:r>
      <w:r w:rsidRPr="000248C8">
        <w:rPr>
          <w:b/>
        </w:rPr>
        <w:t xml:space="preserve"> </w:t>
      </w:r>
      <w:r>
        <w:tab/>
        <w:t xml:space="preserve">El valor de la respuesta esperada de la zona i se inicializa al valor de </w:t>
      </w:r>
      <w:proofErr w:type="spellStart"/>
      <w:r>
        <w:t>PGCD</w:t>
      </w:r>
      <w:r w:rsidRPr="00660485">
        <w:rPr>
          <w:vertAlign w:val="subscript"/>
        </w:rPr>
        <w:t>i</w:t>
      </w:r>
      <w:proofErr w:type="spellEnd"/>
      <w:r>
        <w:t>.</w:t>
      </w:r>
    </w:p>
    <w:p w14:paraId="6CC0CF91" w14:textId="77777777" w:rsidR="00775BDF" w:rsidRDefault="00775BDF" w:rsidP="00775BDF">
      <w:pPr>
        <w:pStyle w:val="TextonormalREE"/>
        <w:ind w:left="2127" w:hanging="1134"/>
      </w:pPr>
      <w:proofErr w:type="spellStart"/>
      <w:r w:rsidRPr="000248C8">
        <w:rPr>
          <w:b/>
        </w:rPr>
        <w:t>ERR</w:t>
      </w:r>
      <w:r w:rsidRPr="00660485">
        <w:rPr>
          <w:b/>
          <w:vertAlign w:val="subscript"/>
        </w:rPr>
        <w:t>i</w:t>
      </w:r>
      <w:proofErr w:type="spellEnd"/>
      <w:r w:rsidRPr="000248C8">
        <w:rPr>
          <w:b/>
        </w:rPr>
        <w:t xml:space="preserve"> </w:t>
      </w:r>
      <w:r>
        <w:tab/>
        <w:t>El error de la respuesta de la zona i, se hace:</w:t>
      </w:r>
    </w:p>
    <w:p w14:paraId="3BE7E496" w14:textId="77777777" w:rsidR="00775BDF" w:rsidRPr="000248C8" w:rsidRDefault="00775BDF" w:rsidP="00775BDF">
      <w:pPr>
        <w:tabs>
          <w:tab w:val="left" w:pos="993"/>
        </w:tabs>
        <w:spacing w:after="120"/>
        <w:ind w:left="993" w:right="45"/>
        <w:jc w:val="left"/>
        <w:rPr>
          <w:rFonts w:asciiTheme="minorHAnsi" w:hAnsiTheme="minorHAnsi"/>
          <w:sz w:val="20"/>
        </w:rPr>
      </w:pPr>
      <w:r>
        <w:tab/>
      </w: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SUM1</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PGC</m:t>
            </m:r>
          </m:e>
          <m:sub>
            <m:r>
              <w:rPr>
                <w:rFonts w:ascii="Cambria Math" w:hAnsi="Cambria Math"/>
              </w:rPr>
              <m:t>i</m:t>
            </m:r>
          </m:sub>
        </m:sSub>
      </m:oMath>
      <w:r>
        <w:t xml:space="preserve">  </w:t>
      </w:r>
      <w:r>
        <w:tab/>
      </w:r>
      <w:r>
        <w:tab/>
      </w:r>
      <w:r>
        <w:tab/>
      </w:r>
      <w:r>
        <w:tab/>
      </w:r>
      <w:r>
        <w:tab/>
      </w:r>
      <w:r w:rsidRPr="000248C8">
        <w:rPr>
          <w:rFonts w:asciiTheme="minorHAnsi" w:hAnsiTheme="minorHAnsi"/>
          <w:i/>
          <w:sz w:val="20"/>
        </w:rPr>
        <w:t>(19)</w:t>
      </w:r>
    </w:p>
    <w:p w14:paraId="4F28507E" w14:textId="77777777" w:rsidR="00775BDF" w:rsidRDefault="00775BDF" w:rsidP="00775BDF">
      <w:pPr>
        <w:pStyle w:val="TextonormalREE"/>
        <w:ind w:left="2127" w:hanging="1134"/>
      </w:pPr>
      <w:proofErr w:type="spellStart"/>
      <w:r w:rsidRPr="000248C8">
        <w:rPr>
          <w:b/>
        </w:rPr>
        <w:t>SUM</w:t>
      </w:r>
      <w:r w:rsidRPr="00660485">
        <w:rPr>
          <w:b/>
          <w:vertAlign w:val="subscript"/>
        </w:rPr>
        <w:t>i</w:t>
      </w:r>
      <w:proofErr w:type="spellEnd"/>
      <w:r w:rsidRPr="000248C8">
        <w:rPr>
          <w:b/>
        </w:rPr>
        <w:t xml:space="preserve"> </w:t>
      </w:r>
      <w:r>
        <w:tab/>
        <w:t xml:space="preserve">El error retardado de la respuesta de la zona i se iguala al umbral de mala respuesta </w:t>
      </w:r>
      <w:proofErr w:type="spellStart"/>
      <w:r>
        <w:t>AT</w:t>
      </w:r>
      <w:r w:rsidRPr="00660485">
        <w:rPr>
          <w:vertAlign w:val="subscript"/>
        </w:rPr>
        <w:t>i</w:t>
      </w:r>
      <w:proofErr w:type="spellEnd"/>
      <w:r>
        <w:t xml:space="preserve"> con el mismo signo que </w:t>
      </w:r>
      <w:proofErr w:type="spellStart"/>
      <w:r>
        <w:t>ERR</w:t>
      </w:r>
      <w:r w:rsidRPr="00660485">
        <w:rPr>
          <w:vertAlign w:val="subscript"/>
        </w:rPr>
        <w:t>i</w:t>
      </w:r>
      <w:proofErr w:type="spellEnd"/>
      <w:r>
        <w:t>.</w:t>
      </w:r>
    </w:p>
    <w:p w14:paraId="58A4E277" w14:textId="77777777" w:rsidR="00775BDF" w:rsidRDefault="00775BDF" w:rsidP="00775BDF">
      <w:pPr>
        <w:pStyle w:val="SubttuloREE"/>
      </w:pPr>
      <w:bookmarkStart w:id="302" w:name="_Toc516729523"/>
      <w:r>
        <w:t xml:space="preserve">8.2. Cálculo de los factores de corrección: </w:t>
      </w:r>
      <w:r w:rsidRPr="00E001A7">
        <w:t>paso</w:t>
      </w:r>
      <w:r>
        <w:t xml:space="preserve"> al estado EMERGENCIA</w:t>
      </w:r>
      <w:bookmarkEnd w:id="302"/>
    </w:p>
    <w:p w14:paraId="4890D043"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Condición de mala respuesta</w:t>
      </w:r>
    </w:p>
    <w:p w14:paraId="76927CCB" w14:textId="75114013" w:rsidR="00775BDF" w:rsidRDefault="00775BDF" w:rsidP="00775BDF">
      <w:pPr>
        <w:pStyle w:val="TextonormalREE"/>
      </w:pPr>
      <w:r>
        <w:t xml:space="preserve">La participación de cada zona i en la regulación se define en cada </w:t>
      </w:r>
      <w:ins w:id="303" w:author="Red Eléctrica" w:date="2021-03-30T12:29:00Z">
        <w:r w:rsidR="00642A05">
          <w:t>periodo cuarto horario</w:t>
        </w:r>
      </w:ins>
      <w:ins w:id="304" w:author="Red Eléctrica" w:date="2021-03-30T12:41:00Z">
        <w:r w:rsidR="007A71E8">
          <w:t xml:space="preserve"> </w:t>
        </w:r>
      </w:ins>
      <w:del w:id="305" w:author="Red Eléctrica" w:date="2021-03-30T12:29:00Z">
        <w:r w:rsidDel="00642A05">
          <w:delText xml:space="preserve">hora </w:delText>
        </w:r>
      </w:del>
      <w:r>
        <w:t xml:space="preserve">por medio de la capacidad nominal de contribución a la regulación de la zona </w:t>
      </w:r>
      <w:proofErr w:type="spellStart"/>
      <w:r>
        <w:t>CTBCAP</w:t>
      </w:r>
      <w:r>
        <w:rPr>
          <w:vertAlign w:val="subscript"/>
        </w:rPr>
        <w:t>i</w:t>
      </w:r>
      <w:proofErr w:type="spellEnd"/>
      <w:r>
        <w:t xml:space="preserve">, como se explica en la sección </w:t>
      </w:r>
      <w:r w:rsidRPr="00C92116">
        <w:rPr>
          <w:b/>
        </w:rPr>
        <w:t>8.3</w:t>
      </w:r>
      <w:r w:rsidRPr="00C92116">
        <w:rPr>
          <w:bCs/>
        </w:rPr>
        <w:t>.</w:t>
      </w:r>
      <w:r>
        <w:t xml:space="preserve"> El algoritmo realiza un seguimiento de la respuesta de la zona i determinando el error retardado de respuesta </w:t>
      </w:r>
      <w:proofErr w:type="spellStart"/>
      <w:r>
        <w:t>SUM</w:t>
      </w:r>
      <w:r>
        <w:rPr>
          <w:vertAlign w:val="subscript"/>
        </w:rPr>
        <w:t>i</w:t>
      </w:r>
      <w:proofErr w:type="spellEnd"/>
      <w:r>
        <w:t xml:space="preserve">, tal y como se ha descrito en la sección </w:t>
      </w:r>
      <w:r w:rsidRPr="00C92116">
        <w:rPr>
          <w:b/>
        </w:rPr>
        <w:t>8.1</w:t>
      </w:r>
      <w:r w:rsidRPr="00C92116">
        <w:rPr>
          <w:bCs/>
        </w:rPr>
        <w:t>.</w:t>
      </w:r>
      <w:r>
        <w:t xml:space="preserve"> </w:t>
      </w:r>
    </w:p>
    <w:p w14:paraId="6CCA6B82" w14:textId="77777777" w:rsidR="00775BDF" w:rsidRDefault="00775BDF" w:rsidP="00775BDF">
      <w:pPr>
        <w:pStyle w:val="TextonormalREE"/>
      </w:pPr>
      <w:r>
        <w:t xml:space="preserve">Estando la zona en estado ACTIVO, su respuesta no es la adecuada si se cumple la condición de mala respuesta: </w:t>
      </w:r>
    </w:p>
    <w:p w14:paraId="2C8B4C7E" w14:textId="77777777" w:rsidR="00775BDF" w:rsidRDefault="007C50DD" w:rsidP="00775BDF">
      <w:pPr>
        <w:pStyle w:val="Normal1"/>
        <w:tabs>
          <w:tab w:val="clear" w:pos="360"/>
        </w:tabs>
        <w:ind w:left="993" w:firstLine="0"/>
        <w:jc w:val="left"/>
      </w:pPr>
      <m:oMath>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e>
        </m:d>
        <m:r>
          <w:rPr>
            <w:rFonts w:ascii="Cambria Math" w:hAnsi="Cambria Math"/>
            <w:lang w:val="es-ES"/>
          </w:rPr>
          <m:t>&gt;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t xml:space="preserve"> </w:t>
      </w:r>
      <w:r w:rsidR="00775BDF" w:rsidRPr="009266CC">
        <w:rPr>
          <w:rFonts w:asciiTheme="minorHAnsi" w:hAnsiTheme="minorHAnsi"/>
          <w:i/>
          <w:sz w:val="20"/>
          <w:lang w:val="es-ES"/>
        </w:rPr>
        <w:t>(20)</w:t>
      </w:r>
    </w:p>
    <w:p w14:paraId="6CBD76AD"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Detección de mala respuesta por exceso o por defecto</w:t>
      </w:r>
    </w:p>
    <w:p w14:paraId="3B7EAD14" w14:textId="01C07004" w:rsidR="00775BDF" w:rsidRDefault="00775BDF" w:rsidP="00775BDF">
      <w:pPr>
        <w:pStyle w:val="TextonormalREE"/>
      </w:pPr>
      <w:r>
        <w:t xml:space="preserve">La mala respuesta es por exceso si la diferencia entre la </w:t>
      </w:r>
      <w:r w:rsidR="00151946">
        <w:t>potencia en co</w:t>
      </w:r>
      <w:r w:rsidR="00367B8C">
        <w:t>ntrol</w:t>
      </w:r>
      <w:r w:rsidR="00151946">
        <w:t xml:space="preserve"> </w:t>
      </w:r>
      <w:r>
        <w:t xml:space="preserve">deseada </w:t>
      </w:r>
      <w:r w:rsidR="001E6BE2">
        <w:t>(</w:t>
      </w:r>
      <w:proofErr w:type="spellStart"/>
      <w:r>
        <w:t>PGCD</w:t>
      </w:r>
      <w:r>
        <w:rPr>
          <w:vertAlign w:val="subscript"/>
        </w:rPr>
        <w:t>i</w:t>
      </w:r>
      <w:proofErr w:type="spellEnd"/>
      <w:r w:rsidR="001E6BE2">
        <w:t xml:space="preserve">) </w:t>
      </w:r>
      <w:r>
        <w:t xml:space="preserve">y la </w:t>
      </w:r>
      <w:r w:rsidR="001E6BE2">
        <w:t xml:space="preserve">potencia </w:t>
      </w:r>
      <w:r>
        <w:t xml:space="preserve">en control </w:t>
      </w:r>
      <w:r w:rsidR="001E6BE2">
        <w:t>(</w:t>
      </w:r>
      <w:proofErr w:type="spellStart"/>
      <w:r>
        <w:t>PGC</w:t>
      </w:r>
      <w:r>
        <w:rPr>
          <w:vertAlign w:val="subscript"/>
        </w:rPr>
        <w:t>i</w:t>
      </w:r>
      <w:proofErr w:type="spellEnd"/>
      <w:r w:rsidR="001E6BE2">
        <w:t xml:space="preserve">) </w:t>
      </w:r>
      <w:r>
        <w:t>es de sentido contrario al PRR:</w:t>
      </w:r>
    </w:p>
    <w:p w14:paraId="05C2B734" w14:textId="77777777" w:rsidR="00775BDF" w:rsidRDefault="007C50DD" w:rsidP="00775BDF">
      <w:pPr>
        <w:pStyle w:val="Normal1"/>
        <w:tabs>
          <w:tab w:val="clear" w:pos="360"/>
        </w:tabs>
        <w:ind w:left="993" w:firstLine="0"/>
        <w:jc w:val="left"/>
        <w:rPr>
          <w:lang w:val="es-ES"/>
        </w:rPr>
      </w:pPr>
      <m:oMath>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PGC</m:t>
                </m:r>
              </m:e>
              <m:sub>
                <m:r>
                  <w:rPr>
                    <w:rFonts w:ascii="Cambria Math" w:hAnsi="Cambria Math"/>
                    <w:lang w:val="es-ES"/>
                  </w:rPr>
                  <m:t>i</m:t>
                </m:r>
              </m:sub>
            </m:sSub>
          </m:e>
        </m:d>
        <m:r>
          <w:rPr>
            <w:rFonts w:ascii="Cambria Math" w:hAnsi="Cambria Math"/>
            <w:lang w:val="es-ES"/>
          </w:rPr>
          <m:t>·PRR&lt;0</m:t>
        </m:r>
      </m:oMath>
      <w:r w:rsidR="00775BDF">
        <w:rPr>
          <w:lang w:val="es-ES"/>
        </w:rPr>
        <w:t xml:space="preserve"> </w:t>
      </w:r>
    </w:p>
    <w:p w14:paraId="17B3D98F" w14:textId="77777777" w:rsidR="00775BDF" w:rsidRDefault="00775BDF" w:rsidP="00775BDF">
      <w:pPr>
        <w:pStyle w:val="TextonormalREE"/>
      </w:pPr>
      <w:r>
        <w:t>Dado que el signo de la diferencia (</w:t>
      </w:r>
      <w:proofErr w:type="spellStart"/>
      <w:r>
        <w:t>PGCD</w:t>
      </w:r>
      <w:r>
        <w:rPr>
          <w:vertAlign w:val="subscript"/>
        </w:rPr>
        <w:t>i</w:t>
      </w:r>
      <w:proofErr w:type="spellEnd"/>
      <w:r>
        <w:t xml:space="preserve"> - </w:t>
      </w:r>
      <w:proofErr w:type="spellStart"/>
      <w:r>
        <w:t>PGC</w:t>
      </w:r>
      <w:r>
        <w:rPr>
          <w:vertAlign w:val="subscript"/>
        </w:rPr>
        <w:t>i</w:t>
      </w:r>
      <w:proofErr w:type="spellEnd"/>
      <w:r>
        <w:t xml:space="preserve">) es habitualmente el mismo que el del error </w:t>
      </w:r>
      <w:proofErr w:type="spellStart"/>
      <w:r>
        <w:t>ERR</w:t>
      </w:r>
      <w:r>
        <w:rPr>
          <w:vertAlign w:val="subscript"/>
        </w:rPr>
        <w:t>i</w:t>
      </w:r>
      <w:proofErr w:type="spellEnd"/>
      <w:r>
        <w:rPr>
          <w:vertAlign w:val="subscript"/>
        </w:rPr>
        <w:t xml:space="preserve">  </w:t>
      </w:r>
      <w:proofErr w:type="spellStart"/>
      <w:r>
        <w:t>ó</w:t>
      </w:r>
      <w:proofErr w:type="spellEnd"/>
      <w:r>
        <w:t xml:space="preserve"> que el del error retardado </w:t>
      </w:r>
      <w:proofErr w:type="spellStart"/>
      <w:r>
        <w:t>SUM</w:t>
      </w:r>
      <w:r>
        <w:rPr>
          <w:vertAlign w:val="subscript"/>
        </w:rPr>
        <w:t>i</w:t>
      </w:r>
      <w:proofErr w:type="spellEnd"/>
      <w:r>
        <w:t>, la condición de respuesta por exceso puede expresarse como:</w:t>
      </w:r>
    </w:p>
    <w:p w14:paraId="69ADFB85" w14:textId="77777777" w:rsidR="00775BDF" w:rsidRDefault="007C50DD"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·PRR&lt;0</m:t>
        </m:r>
      </m:oMath>
      <w:r w:rsidR="00775BDF">
        <w:rPr>
          <w:lang w:val="es-ES"/>
        </w:rPr>
        <w:t xml:space="preserve"> </w:t>
      </w:r>
    </w:p>
    <w:p w14:paraId="5AA0E98D" w14:textId="77777777" w:rsidR="00775BDF" w:rsidRDefault="00775BDF" w:rsidP="00775BDF">
      <w:pPr>
        <w:pStyle w:val="TextonormalREE"/>
      </w:pPr>
      <w:r>
        <w:t xml:space="preserve">Ahora bien, en condiciones normales ocurre que el PRR es pequeño y puede oscilar alrededor del valor nulo. Esto puede dar lugar a que una mala respuesta en estas situaciones se detecte alternativamente como por defecto o por exceso debido al cambio de signo del PRR, impidiendo en último término el paso de la zona a EMERGENCIA. Para evitar esta situación se define una </w:t>
      </w:r>
      <w:r>
        <w:lastRenderedPageBreak/>
        <w:t xml:space="preserve">banda muerta </w:t>
      </w:r>
      <w:bookmarkStart w:id="306" w:name="Cte_KD"/>
      <w:r w:rsidRPr="005D70E7">
        <w:rPr>
          <w:b/>
        </w:rPr>
        <w:t>KD</w:t>
      </w:r>
      <w:bookmarkEnd w:id="306"/>
      <w:r>
        <w:t xml:space="preserve"> que permite calcular la variable LPRR, la cual se determina como se indica a continuación:</w:t>
      </w:r>
    </w:p>
    <w:p w14:paraId="6A2CB364" w14:textId="77777777" w:rsidR="00775BDF" w:rsidRDefault="00775BDF" w:rsidP="00775BDF">
      <w:pPr>
        <w:pStyle w:val="Normal1"/>
        <w:tabs>
          <w:tab w:val="clear" w:pos="360"/>
        </w:tabs>
        <w:ind w:left="993" w:firstLine="0"/>
        <w:jc w:val="left"/>
        <w:rPr>
          <w:i/>
        </w:rPr>
      </w:pPr>
      <m:oMath>
        <m:r>
          <w:rPr>
            <w:rFonts w:ascii="Cambria Math" w:hAnsi="Cambria Math"/>
          </w:rPr>
          <m:t>LPRR=PRR</m:t>
        </m:r>
      </m:oMath>
      <w:r>
        <w:t xml:space="preserve">  </w:t>
      </w:r>
      <w:r>
        <w:tab/>
      </w:r>
      <w:r>
        <w:tab/>
      </w:r>
      <w:r w:rsidRPr="009266CC">
        <w:rPr>
          <w:rFonts w:asciiTheme="minorHAnsi" w:hAnsiTheme="minorHAnsi"/>
          <w:i/>
          <w:sz w:val="20"/>
          <w:lang w:val="es-ES"/>
        </w:rPr>
        <w:t>(21a)</w:t>
      </w:r>
      <w:r>
        <w:rPr>
          <w:i/>
        </w:rPr>
        <w:t xml:space="preserve"> </w:t>
      </w:r>
      <w:r>
        <w:rPr>
          <w:i/>
        </w:rPr>
        <w:tab/>
      </w:r>
      <w:r w:rsidRPr="009266CC">
        <w:rPr>
          <w:rFonts w:asciiTheme="minorHAnsi" w:hAnsiTheme="minorHAnsi"/>
        </w:rPr>
        <w:t>si</w:t>
      </w:r>
      <w:r w:rsidRPr="00A66958">
        <w:t xml:space="preserve"> </w:t>
      </w:r>
      <w:r>
        <w:rPr>
          <w:i/>
        </w:rP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&gt;KD</m:t>
        </m:r>
      </m:oMath>
      <w:r>
        <w:rPr>
          <w:i/>
        </w:rPr>
        <w:t xml:space="preserve">  </w:t>
      </w:r>
    </w:p>
    <w:p w14:paraId="7B4278F5" w14:textId="77777777" w:rsidR="00775BDF" w:rsidRDefault="00775BDF" w:rsidP="00775BDF">
      <w:pPr>
        <w:pStyle w:val="Normal1"/>
        <w:tabs>
          <w:tab w:val="clear" w:pos="360"/>
        </w:tabs>
        <w:ind w:left="3600" w:firstLine="654"/>
      </w:pPr>
      <w:r w:rsidRPr="009266CC">
        <w:rPr>
          <w:rFonts w:asciiTheme="minorHAnsi" w:hAnsiTheme="minorHAnsi"/>
        </w:rPr>
        <w:t xml:space="preserve">o si </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y además</w:t>
      </w:r>
      <w:r>
        <w:t xml:space="preserve">  </w:t>
      </w:r>
      <m:oMath>
        <m:r>
          <w:rPr>
            <w:rFonts w:ascii="Cambria Math" w:hAnsi="Cambria Math"/>
          </w:rPr>
          <m:t>LPRR·PRR&gt;0</m:t>
        </m:r>
      </m:oMath>
    </w:p>
    <w:p w14:paraId="7E588653" w14:textId="77777777" w:rsidR="00775BDF" w:rsidRPr="00A66958" w:rsidRDefault="00775BDF" w:rsidP="00775BDF">
      <w:pPr>
        <w:pStyle w:val="Normal1"/>
        <w:tabs>
          <w:tab w:val="clear" w:pos="360"/>
        </w:tabs>
        <w:ind w:left="993" w:firstLine="0"/>
        <w:jc w:val="left"/>
      </w:pPr>
      <m:oMath>
        <m:r>
          <w:rPr>
            <w:rFonts w:ascii="Cambria Math" w:hAnsi="Cambria Math"/>
          </w:rPr>
          <m:t>LPRR=0</m:t>
        </m:r>
      </m:oMath>
      <w:r>
        <w:t xml:space="preserve">  </w:t>
      </w:r>
      <w:r>
        <w:tab/>
      </w:r>
      <w:r>
        <w:tab/>
      </w:r>
      <w:r>
        <w:tab/>
      </w:r>
      <w:r w:rsidRPr="009266CC">
        <w:rPr>
          <w:rFonts w:asciiTheme="minorHAnsi" w:hAnsiTheme="minorHAnsi"/>
          <w:i/>
          <w:sz w:val="20"/>
          <w:lang w:val="es-ES"/>
        </w:rPr>
        <w:t>(21b)</w:t>
      </w:r>
      <w:r>
        <w:rPr>
          <w:i/>
        </w:rPr>
        <w:t xml:space="preserve"> </w:t>
      </w:r>
      <w:r>
        <w:rPr>
          <w:i/>
        </w:rPr>
        <w:tab/>
      </w:r>
      <w:r>
        <w:t xml:space="preserve"> </w:t>
      </w:r>
      <w:proofErr w:type="spellStart"/>
      <w:r w:rsidRPr="009266CC">
        <w:rPr>
          <w:rFonts w:asciiTheme="minorHAnsi" w:hAnsiTheme="minorHAnsi"/>
        </w:rPr>
        <w:t>si</w:t>
      </w:r>
      <w:proofErr w:type="spellEnd"/>
      <w:r w:rsidRPr="009266CC">
        <w:rPr>
          <w:rFonts w:asciiTheme="minorHAnsi" w:hAnsiTheme="minorHAnsi"/>
        </w:rPr>
        <w:t xml:space="preserve"> siendo</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se cumple</w:t>
      </w:r>
      <w:r>
        <w:t xml:space="preserve">  </w:t>
      </w:r>
      <m:oMath>
        <m:r>
          <w:rPr>
            <w:rFonts w:ascii="Cambria Math" w:hAnsi="Cambria Math"/>
          </w:rPr>
          <m:t>LPRR·PRR≤0</m:t>
        </m:r>
      </m:oMath>
    </w:p>
    <w:p w14:paraId="03205238" w14:textId="77777777" w:rsidR="00775BDF" w:rsidRDefault="00775BDF" w:rsidP="00775BDF">
      <w:pPr>
        <w:pStyle w:val="TextonormalREE"/>
      </w:pPr>
      <w:r>
        <w:t xml:space="preserve">La condición de mala respuesta por exceso se identifica por tanto si el error retardado </w:t>
      </w:r>
      <w:proofErr w:type="spellStart"/>
      <w:r>
        <w:t>SUM</w:t>
      </w:r>
      <w:r>
        <w:rPr>
          <w:vertAlign w:val="subscript"/>
        </w:rPr>
        <w:t>i</w:t>
      </w:r>
      <w:proofErr w:type="spellEnd"/>
      <w:r>
        <w:t xml:space="preserve"> es de signo contrario al LPRR, es decir, si se cumple la desigualdad:</w:t>
      </w:r>
    </w:p>
    <w:p w14:paraId="09FEEC17"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·LPRR&lt;0</m:t>
        </m:r>
      </m:oMath>
      <w:r w:rsidR="00775BDF">
        <w:t xml:space="preserve">  </w:t>
      </w:r>
      <w:r w:rsidR="00775BDF">
        <w:tab/>
      </w:r>
      <w:r w:rsidR="00775BDF">
        <w:tab/>
      </w:r>
      <w:r w:rsidR="00775BDF" w:rsidRPr="009266CC">
        <w:rPr>
          <w:rFonts w:asciiTheme="minorHAnsi" w:hAnsiTheme="minorHAnsi"/>
          <w:i/>
          <w:sz w:val="20"/>
          <w:lang w:val="es-ES"/>
        </w:rPr>
        <w:t>(22)</w:t>
      </w:r>
    </w:p>
    <w:p w14:paraId="0B86CBDF" w14:textId="77777777" w:rsidR="00775BDF" w:rsidRPr="00F4787F" w:rsidRDefault="00775BDF" w:rsidP="00775BDF">
      <w:pPr>
        <w:pStyle w:val="TextoVieta"/>
        <w:suppressAutoHyphens w:val="0"/>
        <w:spacing w:after="100"/>
        <w:ind w:left="284" w:hanging="284"/>
        <w:rPr>
          <w:color w:val="auto"/>
          <w:szCs w:val="24"/>
        </w:rPr>
      </w:pPr>
      <w:r w:rsidRPr="00F4787F">
        <w:rPr>
          <w:color w:val="auto"/>
          <w:szCs w:val="24"/>
        </w:rPr>
        <w:t>Cálculo del factor de corrección de la zona i</w:t>
      </w:r>
    </w:p>
    <w:p w14:paraId="4D47DF23" w14:textId="77777777" w:rsidR="00775BDF" w:rsidRDefault="00775BDF" w:rsidP="00775BDF">
      <w:pPr>
        <w:pStyle w:val="TextonormalREE"/>
      </w:pPr>
      <w:r>
        <w:t xml:space="preserve">En la situación de mala respuesta de la zona i, se debe proceder a ajustar la participación de dicha zona en la regulación por medio de factores de corrección, de tal manera que la respuesta deseada se aproxime a la respuesta real de la zona. Esto se consigue modificando por medio de los términos </w:t>
      </w:r>
      <w:bookmarkStart w:id="307" w:name="Cte_DELTA1"/>
      <w:r w:rsidRPr="00067363">
        <w:rPr>
          <w:rFonts w:ascii="Symbol" w:hAnsi="Symbol"/>
          <w:b/>
        </w:rPr>
        <w:t></w:t>
      </w:r>
      <w:r w:rsidRPr="00067363">
        <w:rPr>
          <w:b/>
        </w:rPr>
        <w:t>1</w:t>
      </w:r>
      <w:r>
        <w:t xml:space="preserve"> </w:t>
      </w:r>
      <w:bookmarkEnd w:id="307"/>
      <w:r>
        <w:t xml:space="preserve">y </w:t>
      </w:r>
      <w:bookmarkStart w:id="308" w:name="Cte_DELTA2"/>
      <w:r w:rsidRPr="00067363">
        <w:rPr>
          <w:rFonts w:ascii="Symbol" w:hAnsi="Symbol"/>
          <w:b/>
        </w:rPr>
        <w:t></w:t>
      </w:r>
      <w:r w:rsidRPr="00067363">
        <w:rPr>
          <w:b/>
        </w:rPr>
        <w:t>2</w:t>
      </w:r>
      <w:r>
        <w:t xml:space="preserve"> </w:t>
      </w:r>
      <w:bookmarkEnd w:id="308"/>
      <w:r>
        <w:t>los factores de corrección de zona, cuyo valor nominal es la unidad (</w:t>
      </w:r>
      <w:proofErr w:type="spellStart"/>
      <w:r>
        <w:t>CORFTR</w:t>
      </w:r>
      <w:r>
        <w:rPr>
          <w:vertAlign w:val="subscript"/>
        </w:rPr>
        <w:t>i</w:t>
      </w:r>
      <w:proofErr w:type="spellEnd"/>
      <w:r>
        <w:t>= 1):</w:t>
      </w:r>
    </w:p>
    <w:p w14:paraId="5948133C" w14:textId="77777777" w:rsidR="00775BDF" w:rsidRDefault="00775BDF" w:rsidP="00775BDF">
      <w:pPr>
        <w:pStyle w:val="TextoVieta"/>
        <w:numPr>
          <w:ilvl w:val="1"/>
          <w:numId w:val="2"/>
        </w:numPr>
        <w:suppressAutoHyphens w:val="0"/>
        <w:spacing w:after="100"/>
        <w:ind w:left="567" w:hanging="283"/>
      </w:pPr>
      <w:r w:rsidRPr="00F4787F">
        <w:rPr>
          <w:color w:val="auto"/>
          <w:szCs w:val="24"/>
        </w:rPr>
        <w:t>Mala respuesta por exceso:</w:t>
      </w:r>
      <w:r w:rsidRPr="00F4787F">
        <w:rPr>
          <w:color w:val="auto"/>
        </w:rPr>
        <w:t xml:space="preserve"> Si el estado de la zona i es ACTIVO, y cumple las condiciones </w:t>
      </w:r>
      <w:r>
        <w:t xml:space="preserve">de mala respuesta por exceso </w:t>
      </w:r>
      <w:r>
        <w:rPr>
          <w:i/>
        </w:rPr>
        <w:t>(20)</w:t>
      </w:r>
      <w:r>
        <w:t xml:space="preserve"> y </w:t>
      </w:r>
      <w:r>
        <w:rPr>
          <w:i/>
        </w:rPr>
        <w:t>(22)</w:t>
      </w:r>
      <w:r>
        <w:t xml:space="preserve">, dicha situación se rectifica </w:t>
      </w:r>
      <w:r>
        <w:rPr>
          <w:b/>
        </w:rPr>
        <w:t>incrementando</w:t>
      </w:r>
      <w:r>
        <w:t xml:space="preserve"> el factor de corrección de la zona i.</w:t>
      </w:r>
    </w:p>
    <w:p w14:paraId="3D16D69D"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t xml:space="preserve"> </w:t>
      </w:r>
      <w:r w:rsidR="00775BDF">
        <w:tab/>
      </w:r>
      <w:r w:rsidR="00775BDF" w:rsidRPr="00067363">
        <w:rPr>
          <w:rFonts w:asciiTheme="minorHAnsi" w:hAnsiTheme="minorHAnsi"/>
          <w:i/>
          <w:sz w:val="20"/>
        </w:rPr>
        <w:t>(23a)</w:t>
      </w:r>
      <w:r w:rsidR="00775BDF" w:rsidRPr="00067363">
        <w:rPr>
          <w:rFonts w:asciiTheme="minorHAnsi" w:hAnsiTheme="minorHAnsi"/>
          <w:sz w:val="20"/>
        </w:rPr>
        <w:t xml:space="preserve">  </w:t>
      </w:r>
      <w:r w:rsidR="00775BDF" w:rsidRPr="009266CC">
        <w:rPr>
          <w:rFonts w:asciiTheme="minorHAnsi" w:hAnsiTheme="minorHAnsi"/>
        </w:rPr>
        <w:t>si</w:t>
      </w:r>
      <w:r w:rsidR="00775BDF">
        <w:t xml:space="preserve"> </w:t>
      </w:r>
      <w:r w:rsidR="00775BDF" w:rsidRPr="00067363">
        <w:rPr>
          <w:rFonts w:asciiTheme="minorHAnsi" w:hAnsiTheme="minorHAnsi"/>
        </w:rPr>
        <w:t xml:space="preserve">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&lt; 1</w:t>
      </w:r>
    </w:p>
    <w:p w14:paraId="383B4894"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t xml:space="preserve">  </w:t>
      </w:r>
      <w:r w:rsidR="00775BDF">
        <w:tab/>
      </w:r>
      <w:r w:rsidR="00775BDF" w:rsidRPr="00067363">
        <w:rPr>
          <w:rFonts w:asciiTheme="minorHAnsi" w:hAnsiTheme="minorHAnsi"/>
          <w:i/>
          <w:sz w:val="20"/>
        </w:rPr>
        <w:t xml:space="preserve">(23b)  </w:t>
      </w:r>
      <w:r w:rsidR="00775BDF" w:rsidRPr="00067363">
        <w:rPr>
          <w:rFonts w:asciiTheme="minorHAnsi" w:hAnsiTheme="minorHAnsi"/>
        </w:rPr>
        <w:t xml:space="preserve">si  </w:t>
      </w:r>
      <w:r w:rsidR="00775BDF" w:rsidRPr="00067363">
        <w:rPr>
          <w:rFonts w:asciiTheme="minorHAnsi" w:hAnsiTheme="minorHAnsi"/>
          <w:i/>
        </w:rPr>
        <w:t xml:space="preserve">1 </w:t>
      </w:r>
      <w:r w:rsidR="00775BDF" w:rsidRPr="00067363">
        <w:rPr>
          <w:rFonts w:asciiTheme="minorHAnsi" w:hAnsiTheme="minorHAnsi" w:cs="Arial"/>
          <w:i/>
        </w:rPr>
        <w:t>≤</w:t>
      </w:r>
      <w:r w:rsidR="00775BDF" w:rsidRPr="00067363">
        <w:rPr>
          <w:rFonts w:asciiTheme="minorHAnsi" w:hAnsiTheme="minorHAnsi"/>
          <w:i/>
        </w:rPr>
        <w:t xml:space="preserve">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w:t>
      </w:r>
      <w:r w:rsidR="00775BDF" w:rsidRPr="00067363">
        <w:rPr>
          <w:rFonts w:asciiTheme="minorHAnsi" w:hAnsiTheme="minorHAnsi" w:cs="Arial"/>
          <w:i/>
        </w:rPr>
        <w:t>≤</w:t>
      </w:r>
      <w:r w:rsidR="00775BDF" w:rsidRPr="00067363">
        <w:rPr>
          <w:rFonts w:asciiTheme="minorHAnsi" w:hAnsiTheme="minorHAnsi"/>
          <w:i/>
        </w:rPr>
        <w:t xml:space="preserve"> 2</w:t>
      </w:r>
    </w:p>
    <w:p w14:paraId="48BDCBEA" w14:textId="77777777" w:rsidR="00775BDF" w:rsidRPr="00067363" w:rsidRDefault="00775BDF" w:rsidP="00775BDF">
      <w:pPr>
        <w:pStyle w:val="Normal1"/>
        <w:tabs>
          <w:tab w:val="clear" w:pos="360"/>
        </w:tabs>
        <w:ind w:left="4962" w:hanging="3969"/>
        <w:jc w:val="left"/>
        <w:rPr>
          <w:rFonts w:asciiTheme="minorHAnsi" w:hAnsiTheme="minorHAnsi"/>
        </w:rPr>
      </w:pPr>
      <w:proofErr w:type="spellStart"/>
      <w:r w:rsidRPr="00067363">
        <w:rPr>
          <w:rFonts w:ascii="Cambria Math" w:hAnsi="Cambria Math"/>
          <w:i/>
        </w:rPr>
        <w:t>CORFTR</w:t>
      </w:r>
      <w:r w:rsidRPr="00067363">
        <w:rPr>
          <w:rFonts w:ascii="Cambria Math" w:hAnsi="Cambria Math"/>
          <w:i/>
          <w:vertAlign w:val="subscript"/>
        </w:rPr>
        <w:t>i</w:t>
      </w:r>
      <w:proofErr w:type="spellEnd"/>
      <w:r w:rsidRPr="00067363">
        <w:rPr>
          <w:rFonts w:ascii="Cambria Math" w:hAnsi="Cambria Math"/>
          <w:i/>
        </w:rPr>
        <w:t xml:space="preserve"> = 0</w:t>
      </w:r>
      <w:r w:rsidRPr="00067363">
        <w:rPr>
          <w:rFonts w:ascii="Cambria Math" w:hAnsi="Cambria Math"/>
        </w:rPr>
        <w:t xml:space="preserve">  </w:t>
      </w:r>
      <w:r>
        <w:rPr>
          <w:rFonts w:ascii="Cambria Math" w:hAnsi="Cambria Math"/>
        </w:rPr>
        <w:tab/>
      </w:r>
      <w:r w:rsidRPr="009266CC">
        <w:rPr>
          <w:rFonts w:asciiTheme="minorHAnsi" w:hAnsiTheme="minorHAnsi"/>
          <w:i/>
          <w:sz w:val="20"/>
          <w:lang w:val="es-ES"/>
        </w:rPr>
        <w:t>(23c)</w:t>
      </w:r>
      <w:r>
        <w:rPr>
          <w:i/>
        </w:rPr>
        <w:t xml:space="preserve">  </w:t>
      </w:r>
      <w:r w:rsidRPr="00067363">
        <w:rPr>
          <w:rFonts w:asciiTheme="minorHAnsi" w:hAnsiTheme="minorHAnsi"/>
        </w:rPr>
        <w:t xml:space="preserve">si  </w:t>
      </w:r>
      <w:proofErr w:type="spellStart"/>
      <w:r w:rsidRPr="00067363">
        <w:rPr>
          <w:rFonts w:asciiTheme="minorHAnsi" w:hAnsiTheme="minorHAnsi"/>
          <w:i/>
        </w:rPr>
        <w:t>CORFTR</w:t>
      </w:r>
      <w:r w:rsidRPr="00067363">
        <w:rPr>
          <w:rFonts w:asciiTheme="minorHAnsi" w:hAnsiTheme="minorHAnsi"/>
          <w:i/>
          <w:vertAlign w:val="subscript"/>
        </w:rPr>
        <w:t>i</w:t>
      </w:r>
      <w:proofErr w:type="spellEnd"/>
      <w:r w:rsidRPr="00067363">
        <w:rPr>
          <w:rFonts w:asciiTheme="minorHAnsi" w:hAnsiTheme="minorHAnsi"/>
          <w:i/>
        </w:rPr>
        <w:t xml:space="preserve"> &gt; 2</w:t>
      </w:r>
      <w:r w:rsidRPr="00067363">
        <w:rPr>
          <w:rFonts w:asciiTheme="minorHAnsi" w:hAnsiTheme="minorHAnsi"/>
        </w:rPr>
        <w:t>; en este caso el estado de la zona i pasa a EMERGENCIA</w:t>
      </w:r>
    </w:p>
    <w:p w14:paraId="3444B9F5" w14:textId="77777777" w:rsidR="00775BDF" w:rsidRDefault="00775BDF" w:rsidP="00775BDF">
      <w:pPr>
        <w:pStyle w:val="TextoVieta"/>
        <w:numPr>
          <w:ilvl w:val="1"/>
          <w:numId w:val="2"/>
        </w:numPr>
        <w:suppressAutoHyphens w:val="0"/>
        <w:spacing w:after="100"/>
        <w:ind w:left="567" w:hanging="283"/>
      </w:pPr>
      <w:r w:rsidRPr="00F4787F">
        <w:rPr>
          <w:color w:val="auto"/>
          <w:szCs w:val="24"/>
        </w:rPr>
        <w:t>Mala respuesta por defecto:</w:t>
      </w:r>
      <w:r w:rsidRPr="00F4787F">
        <w:rPr>
          <w:color w:val="auto"/>
        </w:rPr>
        <w:t xml:space="preserve"> Si el estado de la zona i es ACTIVO, cumple la condición de </w:t>
      </w:r>
      <w:r>
        <w:t xml:space="preserve">mala respuesta </w:t>
      </w:r>
      <w:r>
        <w:rPr>
          <w:i/>
        </w:rPr>
        <w:t>(20)</w:t>
      </w:r>
      <w:r>
        <w:t xml:space="preserve">, pero no la de respuesta por exceso </w:t>
      </w:r>
      <w:r>
        <w:rPr>
          <w:i/>
        </w:rPr>
        <w:t>(22)</w:t>
      </w:r>
      <w:r>
        <w:t xml:space="preserve">, la situación se corrige </w:t>
      </w:r>
      <w:r>
        <w:rPr>
          <w:b/>
        </w:rPr>
        <w:t>disminuyendo</w:t>
      </w:r>
      <w:r>
        <w:t xml:space="preserve"> el factor de corrección de la zona i.</w:t>
      </w:r>
    </w:p>
    <w:p w14:paraId="4B9EBFB3"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·∆2·</m:t>
        </m:r>
        <m:f>
          <m:fPr>
            <m:ctrlPr>
              <w:rPr>
                <w:rFonts w:ascii="Cambria Math" w:hAnsi="Cambria Math"/>
                <w:i/>
              </w:rPr>
            </m:ctrlPr>
          </m:fPr>
          <m:num>
            <m:sSub>
              <m:sSubPr>
                <m:ctrlPr>
                  <w:rPr>
                    <w:rFonts w:ascii="Cambria Math" w:hAnsi="Cambria Math"/>
                    <w:i/>
                  </w:rPr>
                </m:ctrlPr>
              </m:sSubPr>
              <m:e>
                <m:r>
                  <w:rPr>
                    <w:rFonts w:ascii="Cambria Math" w:hAnsi="Cambria Math"/>
                  </w:rPr>
                  <m:t>AT</m:t>
                </m:r>
              </m:e>
              <m:sub>
                <m:r>
                  <w:rPr>
                    <w:rFonts w:ascii="Cambria Math" w:hAnsi="Cambria Math"/>
                  </w:rPr>
                  <m:t>i</m:t>
                </m:r>
              </m:sub>
            </m:sSub>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den>
        </m:f>
      </m:oMath>
      <w:r w:rsidR="00775BDF">
        <w:t xml:space="preserve">  </w:t>
      </w:r>
      <w:r w:rsidR="00775BDF">
        <w:tab/>
      </w:r>
      <w:r w:rsidR="00775BDF" w:rsidRPr="00067363">
        <w:rPr>
          <w:rFonts w:asciiTheme="minorHAnsi" w:hAnsiTheme="minorHAnsi"/>
          <w:i/>
          <w:sz w:val="20"/>
          <w:lang w:val="es-ES"/>
        </w:rPr>
        <w:t>(24a)</w:t>
      </w:r>
      <w:r w:rsidR="00775BDF" w:rsidRPr="00067363">
        <w:rPr>
          <w:rFonts w:asciiTheme="minorHAnsi" w:hAnsiTheme="minorHAnsi"/>
          <w:i/>
        </w:rPr>
        <w:t xml:space="preserve">  </w:t>
      </w:r>
      <w:r w:rsidR="00775BDF" w:rsidRPr="00067363">
        <w:rPr>
          <w:rFonts w:asciiTheme="minorHAnsi" w:hAnsiTheme="minorHAnsi"/>
        </w:rPr>
        <w:t xml:space="preserve">si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&gt; 1</w:t>
      </w:r>
    </w:p>
    <w:p w14:paraId="08D293C6" w14:textId="77777777" w:rsidR="00775BDF" w:rsidRDefault="00775BDF" w:rsidP="00775BDF">
      <w:pPr>
        <w:ind w:left="1418"/>
      </w:pPr>
    </w:p>
    <w:p w14:paraId="117BD59E"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00775BDF" w:rsidRPr="00067363">
        <w:rPr>
          <w:rFonts w:asciiTheme="minorHAnsi" w:hAnsiTheme="minorHAnsi"/>
        </w:rPr>
        <w:t xml:space="preserve"> </w:t>
      </w:r>
      <w:r w:rsidR="00775BDF">
        <w:rPr>
          <w:rFonts w:asciiTheme="minorHAnsi" w:hAnsiTheme="minorHAnsi"/>
        </w:rPr>
        <w:tab/>
      </w:r>
      <w:r w:rsidR="00775BDF" w:rsidRPr="00067363">
        <w:rPr>
          <w:rFonts w:asciiTheme="minorHAnsi" w:hAnsiTheme="minorHAnsi"/>
        </w:rPr>
        <w:t xml:space="preserve"> </w:t>
      </w:r>
      <w:r w:rsidR="00775BDF" w:rsidRPr="00067363">
        <w:rPr>
          <w:rFonts w:asciiTheme="minorHAnsi" w:hAnsiTheme="minorHAnsi"/>
          <w:i/>
          <w:sz w:val="20"/>
          <w:lang w:val="es-ES"/>
        </w:rPr>
        <w:t>(24b)</w:t>
      </w:r>
      <w:r w:rsidR="00775BDF" w:rsidRPr="00067363">
        <w:rPr>
          <w:rFonts w:asciiTheme="minorHAnsi" w:hAnsiTheme="minorHAnsi"/>
          <w:i/>
        </w:rPr>
        <w:t xml:space="preserve">  </w:t>
      </w:r>
      <w:r w:rsidR="00775BDF" w:rsidRPr="00067363">
        <w:rPr>
          <w:rFonts w:asciiTheme="minorHAnsi" w:hAnsiTheme="minorHAnsi"/>
        </w:rPr>
        <w:t xml:space="preserve">si  </w:t>
      </w:r>
      <w:proofErr w:type="spellStart"/>
      <w:r w:rsidR="00775BDF" w:rsidRPr="00067363">
        <w:rPr>
          <w:rFonts w:asciiTheme="minorHAnsi" w:hAnsiTheme="minorHAnsi"/>
          <w:i/>
        </w:rPr>
        <w:t>CORFTR</w:t>
      </w:r>
      <w:r w:rsidR="00775BDF" w:rsidRPr="00067363">
        <w:rPr>
          <w:rFonts w:asciiTheme="minorHAnsi" w:hAnsiTheme="minorHAnsi"/>
          <w:i/>
          <w:vertAlign w:val="subscript"/>
        </w:rPr>
        <w:t>i</w:t>
      </w:r>
      <w:proofErr w:type="spellEnd"/>
      <w:r w:rsidR="00775BDF" w:rsidRPr="00067363">
        <w:rPr>
          <w:rFonts w:asciiTheme="minorHAnsi" w:hAnsiTheme="minorHAnsi"/>
          <w:i/>
        </w:rPr>
        <w:t xml:space="preserve"> </w:t>
      </w:r>
      <w:r w:rsidR="00775BDF" w:rsidRPr="00067363">
        <w:rPr>
          <w:rFonts w:asciiTheme="minorHAnsi" w:hAnsiTheme="minorHAnsi" w:cs="Arial"/>
          <w:i/>
        </w:rPr>
        <w:t>≤</w:t>
      </w:r>
      <w:r w:rsidR="00775BDF" w:rsidRPr="00067363">
        <w:rPr>
          <w:rFonts w:asciiTheme="minorHAnsi" w:hAnsiTheme="minorHAnsi"/>
          <w:i/>
        </w:rPr>
        <w:t xml:space="preserve"> 1</w:t>
      </w:r>
    </w:p>
    <w:p w14:paraId="21162903" w14:textId="77777777" w:rsidR="00775BDF" w:rsidRDefault="00775BDF" w:rsidP="00775BDF">
      <w:pPr>
        <w:ind w:left="1418"/>
      </w:pPr>
    </w:p>
    <w:p w14:paraId="6A301215" w14:textId="77777777" w:rsidR="00775BDF" w:rsidRPr="009266CC" w:rsidRDefault="00775BDF" w:rsidP="00775BDF">
      <w:pPr>
        <w:pStyle w:val="Normal1"/>
        <w:tabs>
          <w:tab w:val="clear" w:pos="360"/>
        </w:tabs>
        <w:ind w:left="4962" w:hanging="3969"/>
        <w:jc w:val="left"/>
        <w:rPr>
          <w:rFonts w:asciiTheme="minorHAnsi" w:hAnsiTheme="minorHAnsi"/>
        </w:rPr>
      </w:pPr>
      <w:proofErr w:type="spellStart"/>
      <w:r w:rsidRPr="00067363">
        <w:rPr>
          <w:rFonts w:ascii="Cambria Math" w:hAnsi="Cambria Math"/>
          <w:i/>
        </w:rPr>
        <w:t>CORFTR</w:t>
      </w:r>
      <w:r w:rsidRPr="00067363">
        <w:rPr>
          <w:rFonts w:ascii="Cambria Math" w:hAnsi="Cambria Math"/>
          <w:i/>
          <w:vertAlign w:val="subscript"/>
        </w:rPr>
        <w:t>i</w:t>
      </w:r>
      <w:proofErr w:type="spellEnd"/>
      <w:r w:rsidRPr="00067363">
        <w:rPr>
          <w:rFonts w:ascii="Cambria Math" w:hAnsi="Cambria Math"/>
          <w:i/>
        </w:rPr>
        <w:t xml:space="preserve"> = 0</w:t>
      </w:r>
      <w:r>
        <w:t xml:space="preserve">  </w:t>
      </w:r>
      <w:r>
        <w:rPr>
          <w:rFonts w:asciiTheme="minorHAnsi" w:hAnsiTheme="minorHAnsi"/>
          <w:i/>
          <w:sz w:val="20"/>
          <w:lang w:val="es-ES"/>
        </w:rPr>
        <w:tab/>
      </w:r>
      <w:r>
        <w:rPr>
          <w:rFonts w:asciiTheme="minorHAnsi" w:hAnsiTheme="minorHAnsi"/>
          <w:i/>
          <w:sz w:val="20"/>
          <w:lang w:val="es-ES"/>
        </w:rPr>
        <w:tab/>
      </w:r>
      <w:r w:rsidRPr="009266CC">
        <w:rPr>
          <w:rFonts w:asciiTheme="minorHAnsi" w:hAnsiTheme="minorHAnsi"/>
          <w:i/>
          <w:sz w:val="20"/>
          <w:lang w:val="es-ES"/>
        </w:rPr>
        <w:t>(24c)</w:t>
      </w:r>
      <w:r>
        <w:rPr>
          <w:i/>
        </w:rPr>
        <w:t xml:space="preserve">  </w:t>
      </w:r>
      <w:r>
        <w:t xml:space="preserve"> </w:t>
      </w:r>
      <w:r w:rsidRPr="009266CC">
        <w:rPr>
          <w:rFonts w:asciiTheme="minorHAnsi" w:hAnsiTheme="minorHAnsi"/>
        </w:rPr>
        <w:t xml:space="preserve">si </w:t>
      </w:r>
      <w:r>
        <w:t xml:space="preserve"> </w:t>
      </w: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t xml:space="preserve">; </w:t>
      </w:r>
      <w:r w:rsidRPr="009266CC">
        <w:rPr>
          <w:rFonts w:asciiTheme="minorHAnsi" w:hAnsiTheme="minorHAnsi"/>
        </w:rPr>
        <w:t>en este caso el estado de la zona i pasa a EMERGENCIA</w:t>
      </w:r>
    </w:p>
    <w:p w14:paraId="3C59AAE9" w14:textId="77777777" w:rsidR="00775BDF" w:rsidRPr="009266CC" w:rsidRDefault="00775BDF" w:rsidP="00775BDF">
      <w:pPr>
        <w:ind w:left="1418"/>
        <w:rPr>
          <w:rFonts w:asciiTheme="minorHAnsi" w:hAnsiTheme="minorHAnsi"/>
          <w:kern w:val="28"/>
          <w:lang w:val="es-ES_tradnl"/>
        </w:rPr>
      </w:pPr>
    </w:p>
    <w:p w14:paraId="56FE8E0D" w14:textId="77777777" w:rsidR="00775BDF" w:rsidRDefault="00775BDF" w:rsidP="00775BDF">
      <w:pPr>
        <w:pStyle w:val="TextoVieta"/>
        <w:numPr>
          <w:ilvl w:val="1"/>
          <w:numId w:val="2"/>
        </w:numPr>
        <w:suppressAutoHyphens w:val="0"/>
        <w:spacing w:after="100"/>
        <w:ind w:left="567" w:hanging="283"/>
      </w:pPr>
      <w:r w:rsidRPr="00F4787F">
        <w:rPr>
          <w:color w:val="auto"/>
          <w:szCs w:val="24"/>
        </w:rPr>
        <w:t>Retorno a la buena respuesta:</w:t>
      </w:r>
      <w:r w:rsidRPr="00F4787F">
        <w:rPr>
          <w:color w:val="auto"/>
        </w:rPr>
        <w:t xml:space="preserve"> Si el estado de la zona i es EMERGENCIA, y el valor </w:t>
      </w:r>
      <w:r>
        <w:t xml:space="preserve">absoluto del error retardado es inferior al umbral de mala respuesta menos una banda muerta </w:t>
      </w:r>
      <w:bookmarkStart w:id="309" w:name="Cte_ATDB"/>
      <w:r>
        <w:t>ATDB</w:t>
      </w:r>
      <w:bookmarkEnd w:id="309"/>
      <w:r>
        <w:t>, la zona retorna a estado ACTIVO:</w:t>
      </w:r>
    </w:p>
    <w:p w14:paraId="7E9C67A7" w14:textId="77777777" w:rsidR="00775BDF" w:rsidRPr="00067363" w:rsidRDefault="007C50DD" w:rsidP="00775BDF">
      <w:pPr>
        <w:pStyle w:val="Normal1"/>
        <w:tabs>
          <w:tab w:val="clear" w:pos="360"/>
        </w:tabs>
        <w:ind w:left="2694" w:hanging="1701"/>
        <w:jc w:val="left"/>
        <w:rPr>
          <w:rFonts w:asciiTheme="minorHAnsi" w:hAnsiTheme="minorHAnsi"/>
        </w:rPr>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oMath>
      <w:r w:rsidR="00775BDF">
        <w:t xml:space="preserve">  </w:t>
      </w:r>
      <w:r w:rsidR="00775BDF">
        <w:tab/>
      </w:r>
      <w:r w:rsidR="00775BDF" w:rsidRPr="009266CC">
        <w:rPr>
          <w:rFonts w:asciiTheme="minorHAnsi" w:hAnsiTheme="minorHAnsi"/>
          <w:i/>
          <w:sz w:val="20"/>
          <w:lang w:val="es-ES"/>
        </w:rPr>
        <w:t>(25)</w:t>
      </w:r>
      <w:r w:rsidR="00775BDF">
        <w:t xml:space="preserve">  si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1-ATDB</m:t>
            </m:r>
          </m:e>
        </m:d>
      </m:oMath>
      <w:r w:rsidR="00775BDF">
        <w:t xml:space="preserve">; </w:t>
      </w:r>
      <w:r w:rsidR="00775BDF" w:rsidRPr="00067363">
        <w:rPr>
          <w:rFonts w:asciiTheme="minorHAnsi" w:hAnsiTheme="minorHAnsi"/>
        </w:rPr>
        <w:t>el estado de la zona i pasa a ACTIVO</w:t>
      </w:r>
    </w:p>
    <w:p w14:paraId="68486E00" w14:textId="77777777" w:rsidR="00775BDF" w:rsidRDefault="00775BDF" w:rsidP="00775BDF">
      <w:pPr>
        <w:pStyle w:val="TextonormalREE"/>
        <w:ind w:left="567"/>
      </w:pPr>
      <w:r>
        <w:t>La inicialización del error retardado se hace según la ecuación:</w:t>
      </w:r>
    </w:p>
    <w:p w14:paraId="3DB0D5FC" w14:textId="77777777" w:rsidR="00775BDF" w:rsidRDefault="007C50DD"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t xml:space="preserve"> </w:t>
      </w:r>
      <w:r w:rsidR="00775BDF" w:rsidRPr="000248C8">
        <w:rPr>
          <w:rFonts w:asciiTheme="minorHAnsi" w:hAnsiTheme="minorHAnsi"/>
          <w:i/>
          <w:sz w:val="20"/>
          <w:lang w:val="es-ES"/>
        </w:rPr>
        <w:t>(18)</w:t>
      </w:r>
    </w:p>
    <w:p w14:paraId="17E1A502" w14:textId="77777777" w:rsidR="00775BDF" w:rsidRDefault="00775BDF" w:rsidP="00775BDF">
      <w:pPr>
        <w:pStyle w:val="TextonormalREE"/>
        <w:ind w:left="567"/>
      </w:pPr>
      <w:r>
        <w:t xml:space="preserve">Debe hacerse notar que el hecho de que en un momento dado el factor de corrección no sea la unidad no presupone necesariamente una falta de reserva en dicha zona. Este hecho puede ser debido simplemente a que la respuesta de una zona sea sensiblemente distinta que la esperada. El ajuste de los factores de corrección juega en este caso un papel corrector que debe proporcionar estabilidad al sistema, exigiendo una contribución transitoria mayor de aquellas zonas que se revelan capaces de suministrarla. De todas </w:t>
      </w:r>
      <w:r>
        <w:lastRenderedPageBreak/>
        <w:t xml:space="preserve">formas, una vez pasado el transitorio, los factores de corrección deben volver a tomar los valores representativos de la contribución en reserva de las zonas por lo que únicamente la reducción prolongada de dichos factores será indicativa de esta condición. </w:t>
      </w:r>
    </w:p>
    <w:p w14:paraId="4683EF67" w14:textId="77777777" w:rsidR="00775BDF" w:rsidRPr="009266CC" w:rsidRDefault="00775BDF" w:rsidP="00775BDF">
      <w:pPr>
        <w:pStyle w:val="TextonormalREE"/>
        <w:ind w:left="567"/>
      </w:pPr>
      <w:r w:rsidRPr="000F25EC">
        <w:t>En resumen:</w:t>
      </w:r>
      <w:r>
        <w:t xml:space="preserve"> Los factores de corrección son siempre números reales positivos. La lógica de control de respuesta modifica estos valores en la forma que se ha indicado anteriormente cuando se detecta mala respuesta, disminuyéndolos o aumentándolos.</w:t>
      </w:r>
    </w:p>
    <w:p w14:paraId="4E842CAA" w14:textId="77777777" w:rsidR="00775BDF" w:rsidRDefault="00775BDF" w:rsidP="00775BDF">
      <w:pPr>
        <w:pStyle w:val="SubttuloREE"/>
      </w:pPr>
      <w:bookmarkStart w:id="310" w:name="_Toc516729524"/>
      <w:r>
        <w:t>8.3. Cálculo de los factores de participación</w:t>
      </w:r>
      <w:bookmarkEnd w:id="310"/>
    </w:p>
    <w:p w14:paraId="3FB26554" w14:textId="6D135E99"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Capacidad nominal de contribución a la regulación de la zona i </w:t>
      </w:r>
      <w:r w:rsidR="0038028F">
        <w:rPr>
          <w:color w:val="auto"/>
          <w:szCs w:val="24"/>
        </w:rPr>
        <w:t>(</w:t>
      </w:r>
      <w:proofErr w:type="spellStart"/>
      <w:r w:rsidRPr="00F4787F">
        <w:rPr>
          <w:color w:val="auto"/>
          <w:szCs w:val="24"/>
        </w:rPr>
        <w:t>CTBCAP</w:t>
      </w:r>
      <w:r w:rsidRPr="00F4787F">
        <w:rPr>
          <w:color w:val="auto"/>
          <w:szCs w:val="24"/>
          <w:vertAlign w:val="subscript"/>
        </w:rPr>
        <w:t>i</w:t>
      </w:r>
      <w:proofErr w:type="spellEnd"/>
      <w:r w:rsidR="0038028F" w:rsidRPr="00F17C1B">
        <w:rPr>
          <w:color w:val="auto"/>
          <w:szCs w:val="24"/>
        </w:rPr>
        <w:t>)</w:t>
      </w:r>
    </w:p>
    <w:p w14:paraId="39E60CC0" w14:textId="5E0A9C56" w:rsidR="00775BDF" w:rsidRDefault="00775BDF" w:rsidP="00775BDF">
      <w:pPr>
        <w:pStyle w:val="TextonormalREE"/>
      </w:pPr>
      <w:r>
        <w:t xml:space="preserve">La distribución entre las zonas de regulación de la reserva del </w:t>
      </w:r>
      <w:r w:rsidRPr="008522EC">
        <w:t>pool</w:t>
      </w:r>
      <w:r>
        <w:t xml:space="preserve"> a subir (RESNUP) y a bajar (RESNDW) es consecuencia del proceso ofertas de regulación secundaria. Una vez conocidas dichas ofertas se determinan las capacidades nominales de contribución de dichas zonas a la RCP en </w:t>
      </w:r>
      <w:proofErr w:type="spellStart"/>
      <w:r>
        <w:t>p.u</w:t>
      </w:r>
      <w:proofErr w:type="spellEnd"/>
      <w:r>
        <w:t xml:space="preserve">. para </w:t>
      </w:r>
      <w:ins w:id="311" w:author="Red Eléctrica" w:date="2021-03-30T12:32:00Z">
        <w:r w:rsidR="00DE54DD">
          <w:t>cada periodo cuarto horario</w:t>
        </w:r>
      </w:ins>
      <w:del w:id="312" w:author="Red Eléctrica" w:date="2021-03-30T12:32:00Z">
        <w:r w:rsidDel="00DE54DD">
          <w:delText>la hora</w:delText>
        </w:r>
        <w:r w:rsidR="008E65B9" w:rsidDel="00DE54DD">
          <w:delText xml:space="preserve"> </w:delText>
        </w:r>
      </w:del>
      <w:r>
        <w:t xml:space="preserve"> en cuestión según la siguiente expresión:</w:t>
      </w:r>
    </w:p>
    <w:p w14:paraId="4983F54B" w14:textId="77777777" w:rsidR="00775BDF" w:rsidRDefault="007C50DD"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RESUP</m:t>
                </m:r>
              </m:e>
              <m:sub>
                <m:r>
                  <w:rPr>
                    <w:rFonts w:ascii="Cambria Math" w:hAnsi="Cambria Math"/>
                    <w:lang w:val="es-ES"/>
                  </w:rPr>
                  <m:t>i</m:t>
                </m:r>
              </m:sub>
            </m:sSub>
          </m:num>
          <m:den>
            <m:r>
              <w:rPr>
                <w:rFonts w:ascii="Cambria Math" w:hAnsi="Cambria Math"/>
                <w:lang w:val="es-ES"/>
              </w:rPr>
              <m:t>RESNUP</m:t>
            </m:r>
          </m:den>
        </m:f>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RESDW</m:t>
                </m:r>
              </m:e>
              <m:sub>
                <m:r>
                  <w:rPr>
                    <w:rFonts w:ascii="Cambria Math" w:hAnsi="Cambria Math"/>
                    <w:lang w:val="es-ES"/>
                  </w:rPr>
                  <m:t>i</m:t>
                </m:r>
              </m:sub>
            </m:sSub>
          </m:num>
          <m:den>
            <m:r>
              <w:rPr>
                <w:rFonts w:ascii="Cambria Math" w:hAnsi="Cambria Math"/>
                <w:lang w:val="es-ES"/>
              </w:rPr>
              <m:t>RESNDW</m:t>
            </m:r>
          </m:den>
        </m:f>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(26)</w:t>
      </w:r>
    </w:p>
    <w:p w14:paraId="14D6F6B2" w14:textId="77777777" w:rsidR="00775BDF" w:rsidRDefault="00775BDF" w:rsidP="00775BDF">
      <w:pPr>
        <w:pStyle w:val="TextonormalREE"/>
      </w:pPr>
      <w:r>
        <w:t>siendo</w:t>
      </w:r>
    </w:p>
    <w:p w14:paraId="15C2CDBA" w14:textId="06C585A8" w:rsidR="00775BDF" w:rsidRPr="008522EC" w:rsidRDefault="00775BDF" w:rsidP="00775BDF">
      <w:pPr>
        <w:pStyle w:val="TextonormalREE"/>
        <w:ind w:left="2552" w:hanging="1559"/>
      </w:pPr>
      <w:proofErr w:type="spellStart"/>
      <w:r>
        <w:t>CTBCAP</w:t>
      </w:r>
      <w:r w:rsidRPr="00013E86">
        <w:rPr>
          <w:vertAlign w:val="subscript"/>
        </w:rPr>
        <w:t>i</w:t>
      </w:r>
      <w:proofErr w:type="spellEnd"/>
      <w:r>
        <w:t xml:space="preserve">     </w:t>
      </w:r>
      <w:r w:rsidRPr="008522EC">
        <w:t>=</w:t>
      </w:r>
      <w:r w:rsidRPr="008522EC">
        <w:tab/>
        <w:t xml:space="preserve">capacidad nominal de contribución a la regulación de la zona i en </w:t>
      </w:r>
      <w:ins w:id="313" w:author="Red Eléctrica" w:date="2021-03-30T12:35:00Z">
        <w:r w:rsidR="004E5BE9">
          <w:t>el periodo cuarto horario</w:t>
        </w:r>
      </w:ins>
      <w:del w:id="314" w:author="Red Eléctrica" w:date="2021-03-30T12:35:00Z">
        <w:r w:rsidRPr="008522EC" w:rsidDel="004E5BE9">
          <w:delText>la hora</w:delText>
        </w:r>
        <w:r w:rsidR="008E65B9" w:rsidDel="004E5BE9">
          <w:delText xml:space="preserve"> </w:delText>
        </w:r>
      </w:del>
      <w:r w:rsidRPr="008522EC">
        <w:t xml:space="preserve"> en curso</w:t>
      </w:r>
    </w:p>
    <w:p w14:paraId="6D5B21D9" w14:textId="57B869F1" w:rsidR="00775BDF" w:rsidRPr="008522EC" w:rsidRDefault="00775BDF" w:rsidP="00775BDF">
      <w:pPr>
        <w:pStyle w:val="TextonormalREE"/>
        <w:ind w:left="2552" w:hanging="1559"/>
      </w:pPr>
      <w:proofErr w:type="spellStart"/>
      <w:r>
        <w:t>RESUP</w:t>
      </w:r>
      <w:r w:rsidRPr="00013E86">
        <w:rPr>
          <w:vertAlign w:val="subscript"/>
        </w:rPr>
        <w:t>i</w:t>
      </w:r>
      <w:proofErr w:type="spellEnd"/>
      <w:r>
        <w:t xml:space="preserve">       </w:t>
      </w:r>
      <w:r w:rsidRPr="008522EC">
        <w:t>=</w:t>
      </w:r>
      <w:r w:rsidRPr="008522EC">
        <w:tab/>
        <w:t xml:space="preserve">reserva nominal a subir de la zona i en </w:t>
      </w:r>
      <w:ins w:id="315" w:author="Red Eléctrica" w:date="2021-03-30T12:32:00Z">
        <w:r w:rsidR="00DE54DD">
          <w:t>el periodo cuarto horario</w:t>
        </w:r>
      </w:ins>
      <w:del w:id="316" w:author="Red Eléctrica" w:date="2021-03-30T12:32:00Z">
        <w:r w:rsidR="008E65B9" w:rsidDel="00DE54DD">
          <w:delText xml:space="preserve"> </w:delText>
        </w:r>
        <w:r w:rsidRPr="008522EC" w:rsidDel="00DE54DD">
          <w:delText>la hora</w:delText>
        </w:r>
      </w:del>
      <w:r w:rsidRPr="008522EC">
        <w:t xml:space="preserve"> en curso</w:t>
      </w:r>
    </w:p>
    <w:p w14:paraId="5C2E7465" w14:textId="05604047" w:rsidR="00775BDF" w:rsidRPr="008522EC" w:rsidRDefault="00775BDF" w:rsidP="00775BDF">
      <w:pPr>
        <w:pStyle w:val="TextonormalREE"/>
        <w:ind w:left="2552" w:hanging="1559"/>
      </w:pPr>
      <w:proofErr w:type="spellStart"/>
      <w:r>
        <w:t>RESDW</w:t>
      </w:r>
      <w:r w:rsidRPr="00013E86">
        <w:rPr>
          <w:vertAlign w:val="subscript"/>
        </w:rPr>
        <w:t>i</w:t>
      </w:r>
      <w:proofErr w:type="spellEnd"/>
      <w:r>
        <w:t xml:space="preserve">      </w:t>
      </w:r>
      <w:r w:rsidRPr="008522EC">
        <w:t>=</w:t>
      </w:r>
      <w:r w:rsidRPr="008522EC">
        <w:tab/>
        <w:t xml:space="preserve">reserva nominal a bajar de la zona i en </w:t>
      </w:r>
      <w:ins w:id="317" w:author="Red Eléctrica" w:date="2021-03-30T12:32:00Z">
        <w:r w:rsidR="00DE54DD">
          <w:t>el periodo cuarto horario</w:t>
        </w:r>
      </w:ins>
      <w:del w:id="318" w:author="Red Eléctrica" w:date="2021-03-30T12:32:00Z">
        <w:r w:rsidR="008E65B9" w:rsidDel="00DE54DD">
          <w:delText xml:space="preserve"> </w:delText>
        </w:r>
        <w:r w:rsidRPr="008522EC" w:rsidDel="00DE54DD">
          <w:delText>la hora</w:delText>
        </w:r>
      </w:del>
      <w:r w:rsidRPr="008522EC">
        <w:t xml:space="preserve"> en curso</w:t>
      </w:r>
    </w:p>
    <w:p w14:paraId="7D343C8D" w14:textId="1FB97E62" w:rsidR="00775BDF" w:rsidRPr="008522EC" w:rsidRDefault="00775BDF" w:rsidP="00775BDF">
      <w:pPr>
        <w:pStyle w:val="TextonormalREE"/>
        <w:ind w:left="2552" w:hanging="1559"/>
      </w:pPr>
      <w:r>
        <w:t xml:space="preserve">RESNUP      </w:t>
      </w:r>
      <w:r w:rsidRPr="008522EC">
        <w:t>=</w:t>
      </w:r>
      <w:r w:rsidRPr="008522EC">
        <w:tab/>
        <w:t xml:space="preserve">reserva nominal a subir de la RCP en </w:t>
      </w:r>
      <w:ins w:id="319" w:author="Red Eléctrica" w:date="2021-03-30T12:32:00Z">
        <w:r w:rsidR="00DE54DD">
          <w:t>el periodo cuarto horario</w:t>
        </w:r>
      </w:ins>
      <w:del w:id="320" w:author="Red Eléctrica" w:date="2021-03-30T12:32:00Z">
        <w:r w:rsidR="008E65B9" w:rsidDel="00DE54DD">
          <w:delText xml:space="preserve"> </w:delText>
        </w:r>
        <w:r w:rsidRPr="008522EC" w:rsidDel="00DE54DD">
          <w:delText>la hora</w:delText>
        </w:r>
      </w:del>
      <w:r w:rsidRPr="008522EC">
        <w:t xml:space="preserve"> en curso</w:t>
      </w:r>
    </w:p>
    <w:p w14:paraId="5803E2B6" w14:textId="034570F6" w:rsidR="00775BDF" w:rsidRPr="008522EC" w:rsidRDefault="00775BDF" w:rsidP="00775BDF">
      <w:pPr>
        <w:pStyle w:val="TextonormalREE"/>
        <w:ind w:left="2552" w:hanging="1559"/>
      </w:pPr>
      <w:r>
        <w:t xml:space="preserve">RESNDW    </w:t>
      </w:r>
      <w:r w:rsidRPr="008522EC">
        <w:t>=</w:t>
      </w:r>
      <w:r w:rsidRPr="008522EC">
        <w:tab/>
        <w:t xml:space="preserve">reserva nominal a bajar de la RCP en </w:t>
      </w:r>
      <w:ins w:id="321" w:author="Red Eléctrica" w:date="2021-03-30T12:32:00Z">
        <w:r w:rsidR="00DE54DD">
          <w:t>el periodo cuarto horario</w:t>
        </w:r>
      </w:ins>
      <w:del w:id="322" w:author="Red Eléctrica" w:date="2021-03-30T12:32:00Z">
        <w:r w:rsidR="008E65B9" w:rsidDel="00DE54DD">
          <w:delText xml:space="preserve"> </w:delText>
        </w:r>
        <w:r w:rsidRPr="008522EC" w:rsidDel="00DE54DD">
          <w:delText>la hora</w:delText>
        </w:r>
      </w:del>
      <w:r w:rsidRPr="008522EC">
        <w:t xml:space="preserve"> en curso</w:t>
      </w:r>
    </w:p>
    <w:p w14:paraId="281D32C4" w14:textId="77777777" w:rsidR="00775BDF" w:rsidRDefault="00775BDF" w:rsidP="00775BDF">
      <w:pPr>
        <w:pStyle w:val="TextonormalREE"/>
      </w:pPr>
      <w:r>
        <w:t>Dado que la suma de reservas de cada zona es igual a la reserva total de la RCP se cumple:</w:t>
      </w:r>
    </w:p>
    <w:p w14:paraId="03314A18" w14:textId="77777777" w:rsidR="00775BDF" w:rsidRDefault="007C50DD" w:rsidP="00775BDF">
      <w:pPr>
        <w:pStyle w:val="Normal1"/>
        <w:tabs>
          <w:tab w:val="clear" w:pos="360"/>
        </w:tabs>
        <w:ind w:left="993" w:firstLine="0"/>
        <w:jc w:val="left"/>
        <w:rPr>
          <w:lang w:val="es-ES"/>
        </w:rPr>
      </w:pPr>
      <m:oMath>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=1</m:t>
            </m:r>
          </m:e>
        </m:nary>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(27)</w:t>
      </w:r>
    </w:p>
    <w:p w14:paraId="41E002B0" w14:textId="77777777" w:rsidR="00775BDF" w:rsidRDefault="00775BDF" w:rsidP="00775BDF">
      <w:pPr>
        <w:pStyle w:val="TextonormalREE"/>
      </w:pPr>
      <w:r>
        <w:t>siendo</w:t>
      </w:r>
    </w:p>
    <w:p w14:paraId="49D3FBA5" w14:textId="77777777" w:rsidR="00775BDF" w:rsidRPr="00575A66" w:rsidRDefault="00775BDF" w:rsidP="00775BDF">
      <w:pPr>
        <w:pStyle w:val="TextonormalREE"/>
        <w:ind w:left="1843" w:hanging="850"/>
      </w:pPr>
      <w:r>
        <w:t>N</w:t>
      </w:r>
      <w:r>
        <w:tab/>
        <w:t>=</w:t>
      </w:r>
      <w:r>
        <w:tab/>
      </w:r>
      <w:r>
        <w:tab/>
      </w:r>
      <w:r w:rsidRPr="00575A66">
        <w:t>número total de zonas de la RCP</w:t>
      </w:r>
    </w:p>
    <w:p w14:paraId="6469BD62" w14:textId="4E95F74F" w:rsidR="00775BDF" w:rsidRDefault="00775BDF" w:rsidP="00775BDF">
      <w:pPr>
        <w:pStyle w:val="TextonormalREE"/>
      </w:pPr>
      <w:r>
        <w:t xml:space="preserve">El proceso de determinación de los valores RESNUP, RESDWN y </w:t>
      </w:r>
      <w:proofErr w:type="spellStart"/>
      <w:r>
        <w:t>CTBCAP</w:t>
      </w:r>
      <w:r w:rsidRPr="003A09FF">
        <w:rPr>
          <w:vertAlign w:val="subscript"/>
        </w:rPr>
        <w:t>i</w:t>
      </w:r>
      <w:proofErr w:type="spellEnd"/>
      <w:r>
        <w:t xml:space="preserve"> es externo al algoritmo. Se trata por tanto de datos de entrada a la RCP, que se cargan bien de forma automática, o bien manualmente por el operador. En cualquier </w:t>
      </w:r>
      <w:r w:rsidR="0038028F">
        <w:t>caso,</w:t>
      </w:r>
      <w:r>
        <w:t xml:space="preserve"> la RCP verifica que se cumple la condición definida en la ecuación anterior </w:t>
      </w:r>
      <w:r>
        <w:rPr>
          <w:i/>
        </w:rPr>
        <w:t>(27)</w:t>
      </w:r>
      <w:r>
        <w:t>.</w:t>
      </w:r>
    </w:p>
    <w:p w14:paraId="47934DA4" w14:textId="6A3D71D5" w:rsidR="00775BDF" w:rsidRPr="00F4787F" w:rsidRDefault="00775BDF" w:rsidP="00775BDF">
      <w:pPr>
        <w:pStyle w:val="TextoVieta"/>
        <w:suppressAutoHyphens w:val="0"/>
        <w:spacing w:after="100"/>
        <w:ind w:left="284" w:hanging="284"/>
        <w:rPr>
          <w:color w:val="auto"/>
          <w:szCs w:val="24"/>
        </w:rPr>
      </w:pPr>
      <w:r w:rsidRPr="00F4787F">
        <w:rPr>
          <w:color w:val="auto"/>
          <w:szCs w:val="24"/>
        </w:rPr>
        <w:t xml:space="preserve">Factor de participación en la regulación de la zona i </w:t>
      </w:r>
      <w:r w:rsidR="000A5894">
        <w:rPr>
          <w:color w:val="auto"/>
          <w:szCs w:val="24"/>
        </w:rPr>
        <w:t>(</w:t>
      </w:r>
      <w:r w:rsidRPr="00F4787F">
        <w:rPr>
          <w:color w:val="auto"/>
          <w:szCs w:val="24"/>
        </w:rPr>
        <w:t>K</w:t>
      </w:r>
      <w:r w:rsidRPr="00F17C1B">
        <w:rPr>
          <w:color w:val="auto"/>
          <w:szCs w:val="24"/>
          <w:vertAlign w:val="subscript"/>
        </w:rPr>
        <w:t>i</w:t>
      </w:r>
      <w:r w:rsidR="000A5894">
        <w:rPr>
          <w:color w:val="auto"/>
          <w:szCs w:val="24"/>
        </w:rPr>
        <w:t>)</w:t>
      </w:r>
    </w:p>
    <w:p w14:paraId="79165BC6" w14:textId="77777777" w:rsidR="00775BDF" w:rsidRDefault="00775BDF" w:rsidP="00775BDF">
      <w:pPr>
        <w:pStyle w:val="TextonormalREE"/>
      </w:pPr>
      <w:r>
        <w:t xml:space="preserve">La RCP reparte el requerimiento total de la regulación peninsular (PRR) entre las zonas que participan en la regulación (aquellas cuyo estado es ACTIVO o EMERGENCIA) atendiendo a los factores de participación en la regulación, según se define en las ecuaciones </w:t>
      </w:r>
      <w:r w:rsidRPr="003A09FF">
        <w:rPr>
          <w:i/>
        </w:rPr>
        <w:t>(9)</w:t>
      </w:r>
      <w:r>
        <w:t xml:space="preserve"> y </w:t>
      </w:r>
      <w:r w:rsidRPr="003A09FF">
        <w:rPr>
          <w:i/>
        </w:rPr>
        <w:t>(10)</w:t>
      </w:r>
      <w:r>
        <w:t xml:space="preserve">. Los factores de participación no normalizados se determinan en </w:t>
      </w:r>
      <w:proofErr w:type="spellStart"/>
      <w:r>
        <w:t>p.u</w:t>
      </w:r>
      <w:proofErr w:type="spellEnd"/>
      <w:r>
        <w:t>. como:</w:t>
      </w:r>
    </w:p>
    <w:p w14:paraId="69CBBAE8" w14:textId="77777777" w:rsidR="00775BDF" w:rsidRDefault="007C50DD" w:rsidP="00775BDF">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K'</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CORFTR</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sidRPr="00B614A1">
        <w:rPr>
          <w:rFonts w:asciiTheme="minorHAnsi" w:hAnsiTheme="minorHAnsi"/>
          <w:i/>
          <w:sz w:val="20"/>
          <w:lang w:val="es-ES"/>
        </w:rPr>
        <w:t>(28)</w:t>
      </w:r>
    </w:p>
    <w:p w14:paraId="634CDF37" w14:textId="77777777" w:rsidR="00775BDF" w:rsidRDefault="00775BDF" w:rsidP="00775BDF">
      <w:pPr>
        <w:pStyle w:val="TextonormalREE"/>
      </w:pPr>
      <w:r>
        <w:t>siendo</w:t>
      </w:r>
    </w:p>
    <w:p w14:paraId="171C3C04" w14:textId="77777777" w:rsidR="00775BDF" w:rsidRPr="00CD1185" w:rsidRDefault="00775BDF" w:rsidP="00F17C1B">
      <w:pPr>
        <w:pStyle w:val="TextonormalREE"/>
        <w:tabs>
          <w:tab w:val="left" w:pos="2552"/>
        </w:tabs>
        <w:ind w:left="2835" w:hanging="1559"/>
      </w:pPr>
      <w:proofErr w:type="spellStart"/>
      <w:r w:rsidRPr="00CD1185">
        <w:t>K’</w:t>
      </w:r>
      <w:r w:rsidRPr="00F17C1B">
        <w:rPr>
          <w:vertAlign w:val="subscript"/>
        </w:rPr>
        <w:t>i</w:t>
      </w:r>
      <w:proofErr w:type="spellEnd"/>
      <w:r w:rsidRPr="00CD1185">
        <w:tab/>
        <w:t>=</w:t>
      </w:r>
      <w:r w:rsidRPr="00CD1185">
        <w:tab/>
        <w:t>factor de participación no normalizado</w:t>
      </w:r>
    </w:p>
    <w:p w14:paraId="313722AC" w14:textId="629E4E90" w:rsidR="00775BDF" w:rsidRPr="00CD1185" w:rsidRDefault="00775BDF" w:rsidP="00F17C1B">
      <w:pPr>
        <w:pStyle w:val="TextonormalREE"/>
        <w:tabs>
          <w:tab w:val="left" w:pos="2552"/>
        </w:tabs>
        <w:ind w:left="2835" w:hanging="1559"/>
      </w:pPr>
      <w:proofErr w:type="spellStart"/>
      <w:r w:rsidRPr="00CD1185">
        <w:t>CTBCAP</w:t>
      </w:r>
      <w:r w:rsidRPr="00F47B20">
        <w:rPr>
          <w:vertAlign w:val="subscript"/>
        </w:rPr>
        <w:t>i</w:t>
      </w:r>
      <w:proofErr w:type="spellEnd"/>
      <w:r w:rsidRPr="00CD1185">
        <w:t xml:space="preserve"> </w:t>
      </w:r>
      <w:r w:rsidRPr="00CD1185">
        <w:tab/>
        <w:t>=</w:t>
      </w:r>
      <w:r w:rsidRPr="00CD1185">
        <w:tab/>
        <w:t xml:space="preserve">capacidad nominal de contribución a la regulación; es un dato de entrada propio de cada zona y de cada </w:t>
      </w:r>
      <w:ins w:id="323" w:author="Red Eléctrica" w:date="2021-03-30T12:33:00Z">
        <w:r w:rsidR="00215A9B">
          <w:t>periodo cuarto horario</w:t>
        </w:r>
      </w:ins>
      <w:del w:id="324" w:author="Red Eléctrica" w:date="2021-03-30T12:33:00Z">
        <w:r w:rsidRPr="00CD1185" w:rsidDel="00215A9B">
          <w:delText>hora</w:delText>
        </w:r>
      </w:del>
      <w:r w:rsidR="008E65B9">
        <w:t xml:space="preserve"> </w:t>
      </w:r>
    </w:p>
    <w:p w14:paraId="2B39E352" w14:textId="77777777" w:rsidR="00775BDF" w:rsidRPr="00CD1185" w:rsidRDefault="00775BDF" w:rsidP="00F17C1B">
      <w:pPr>
        <w:pStyle w:val="TextonormalREE"/>
        <w:tabs>
          <w:tab w:val="left" w:pos="2552"/>
        </w:tabs>
        <w:ind w:left="2835" w:hanging="1559"/>
      </w:pPr>
      <w:proofErr w:type="spellStart"/>
      <w:r w:rsidRPr="00CD1185">
        <w:t>CORFTRi</w:t>
      </w:r>
      <w:proofErr w:type="spellEnd"/>
      <w:r w:rsidRPr="00CD1185">
        <w:tab/>
        <w:t>=</w:t>
      </w:r>
      <w:r w:rsidRPr="00CD1185">
        <w:tab/>
        <w:t>factor de corrección de la zona i; es calculado en función de la respuesta de la zona tal y como se describe en la sección</w:t>
      </w:r>
      <w:r>
        <w:t xml:space="preserve"> </w:t>
      </w:r>
      <w:r>
        <w:rPr>
          <w:b/>
        </w:rPr>
        <w:t>8.2</w:t>
      </w:r>
      <w:r w:rsidRPr="00CD1185">
        <w:t>.</w:t>
      </w:r>
    </w:p>
    <w:p w14:paraId="66D29B86" w14:textId="77777777" w:rsidR="00775BDF" w:rsidRDefault="00775BDF" w:rsidP="00775BDF">
      <w:pPr>
        <w:pStyle w:val="TextonormalREE"/>
      </w:pPr>
      <w:r>
        <w:lastRenderedPageBreak/>
        <w:t>Los factores de participación se normalizan para su utilización en el algoritmo de la RCP de acuerdo con los siguientes principios:</w:t>
      </w:r>
    </w:p>
    <w:p w14:paraId="38A5629C" w14:textId="77777777" w:rsidR="00775BDF" w:rsidRPr="00575A66" w:rsidRDefault="00775BDF" w:rsidP="00775BDF">
      <w:pPr>
        <w:pStyle w:val="TextoVieta"/>
        <w:numPr>
          <w:ilvl w:val="1"/>
          <w:numId w:val="2"/>
        </w:numPr>
        <w:suppressAutoHyphens w:val="0"/>
        <w:spacing w:after="100"/>
        <w:ind w:left="567" w:hanging="283"/>
      </w:pPr>
      <w:r w:rsidRPr="00575A66">
        <w:t>La suma de los factores de participación de las zonas en estado ACTIVO debe ser 1 (siempre que además estén respondiendo correctamente).</w:t>
      </w:r>
    </w:p>
    <w:p w14:paraId="3BC4C8F9" w14:textId="77777777" w:rsidR="00775BDF" w:rsidRPr="00575A66" w:rsidRDefault="00775BDF" w:rsidP="00775BDF">
      <w:pPr>
        <w:pStyle w:val="TextoVieta"/>
        <w:numPr>
          <w:ilvl w:val="1"/>
          <w:numId w:val="2"/>
        </w:numPr>
        <w:suppressAutoHyphens w:val="0"/>
        <w:spacing w:after="100"/>
        <w:ind w:left="567" w:hanging="283"/>
      </w:pPr>
      <w:r w:rsidRPr="00575A66">
        <w:t xml:space="preserve">La suma total de los factores de participación de todas las zonas con capacidad de regulación (ACTIVO o EMERGENCIA) no debe superar un valor máximo </w:t>
      </w:r>
      <w:r w:rsidRPr="004547DC">
        <w:rPr>
          <w:b/>
        </w:rPr>
        <w:t>K</w:t>
      </w:r>
      <w:r w:rsidRPr="00F47B20">
        <w:rPr>
          <w:b/>
          <w:vertAlign w:val="subscript"/>
        </w:rPr>
        <w:t>MAX</w:t>
      </w:r>
      <w:r w:rsidRPr="00575A66">
        <w:t>.</w:t>
      </w:r>
    </w:p>
    <w:p w14:paraId="075ECB2F" w14:textId="77777777" w:rsidR="00775BDF" w:rsidRDefault="00775BDF" w:rsidP="00775BDF">
      <w:pPr>
        <w:pStyle w:val="TextonormalREE"/>
      </w:pPr>
      <w:r>
        <w:t>Para normalizar los factores de participación se determina el término BETA, correspondiente a la suma de los factores de participación no normalizados de las zonas es estado ACTIVO:</w:t>
      </w:r>
    </w:p>
    <w:p w14:paraId="5AA56B91" w14:textId="77777777" w:rsidR="00775BDF" w:rsidRDefault="00775BDF" w:rsidP="00775BDF">
      <w:pPr>
        <w:pStyle w:val="Normal1"/>
        <w:tabs>
          <w:tab w:val="clear" w:pos="360"/>
        </w:tabs>
        <w:ind w:left="993" w:firstLine="0"/>
        <w:jc w:val="left"/>
      </w:pPr>
      <m:oMath>
        <m:r>
          <w:rPr>
            <w:rFonts w:ascii="Cambria Math" w:hAnsi="Cambria Math"/>
          </w:rPr>
          <m:t>BETA=</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i</m:t>
                </m:r>
              </m:sub>
            </m:sSub>
          </m:e>
        </m:nary>
      </m:oMath>
      <w:r>
        <w:t xml:space="preserve">  </w:t>
      </w:r>
      <w:r>
        <w:tab/>
      </w:r>
      <w:r>
        <w:tab/>
      </w:r>
      <w:r w:rsidRPr="00B614A1">
        <w:rPr>
          <w:rFonts w:asciiTheme="minorHAnsi" w:hAnsiTheme="minorHAnsi"/>
          <w:i/>
          <w:sz w:val="20"/>
        </w:rPr>
        <w:t>(29)</w:t>
      </w:r>
    </w:p>
    <w:p w14:paraId="2118EB9F" w14:textId="77777777" w:rsidR="00775BDF" w:rsidRDefault="00775BDF" w:rsidP="00775BDF">
      <w:pPr>
        <w:pStyle w:val="TextonormalREE"/>
      </w:pPr>
      <w:r>
        <w:t>siendo</w:t>
      </w:r>
    </w:p>
    <w:p w14:paraId="5413F5F9" w14:textId="77777777" w:rsidR="00775BDF" w:rsidRPr="004547DC" w:rsidRDefault="00775BDF" w:rsidP="00775BDF">
      <w:pPr>
        <w:pStyle w:val="TextonormalREE"/>
        <w:ind w:left="2552" w:hanging="1559"/>
      </w:pPr>
      <w:r w:rsidRPr="004547DC">
        <w:t xml:space="preserve">N = </w:t>
      </w:r>
      <w:r w:rsidRPr="00575A66">
        <w:t>número</w:t>
      </w:r>
      <w:r w:rsidRPr="004547DC">
        <w:t xml:space="preserve"> de zonas en estado ACTIVO</w:t>
      </w:r>
    </w:p>
    <w:p w14:paraId="1CD028AD" w14:textId="77777777" w:rsidR="00775BDF" w:rsidRDefault="00775BDF" w:rsidP="00775BDF">
      <w:pPr>
        <w:pStyle w:val="TextonormalREE"/>
      </w:pPr>
      <w:r>
        <w:t>Los factores de participación normalizados se calculan por lo tanto conforme a la ecuación:</w:t>
      </w:r>
    </w:p>
    <w:p w14:paraId="78B538CE"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oMath>
      <w:r w:rsidR="00775BDF">
        <w:t xml:space="preserve">  </w:t>
      </w:r>
      <w:r w:rsidR="00775BDF">
        <w:tab/>
      </w:r>
      <w:r w:rsidR="00775BDF">
        <w:tab/>
      </w:r>
      <w:r w:rsidR="00775BDF">
        <w:tab/>
      </w:r>
      <w:r w:rsidR="00775BDF">
        <w:tab/>
      </w:r>
      <w:r w:rsidR="00775BDF" w:rsidRPr="00B614A1">
        <w:rPr>
          <w:rFonts w:asciiTheme="minorHAnsi" w:hAnsiTheme="minorHAnsi"/>
          <w:i/>
          <w:sz w:val="20"/>
        </w:rPr>
        <w:t>(30)</w:t>
      </w:r>
    </w:p>
    <w:p w14:paraId="659F26C4" w14:textId="5244EAF2" w:rsidR="00775BDF" w:rsidRDefault="00775BDF" w:rsidP="00775BDF">
      <w:pPr>
        <w:pStyle w:val="TextonormalREE"/>
      </w:pPr>
      <w:r>
        <w:t xml:space="preserve">Nótese </w:t>
      </w:r>
      <w:r w:rsidR="006B4701">
        <w:t>que,</w:t>
      </w:r>
      <w:r>
        <w:t xml:space="preserve"> si las zonas en estado ACTIVO responden correctamente, es decir todos sus </w:t>
      </w:r>
      <w:proofErr w:type="spellStart"/>
      <w:r>
        <w:t>CORFTR</w:t>
      </w:r>
      <w:r>
        <w:rPr>
          <w:vertAlign w:val="subscript"/>
        </w:rPr>
        <w:t>i</w:t>
      </w:r>
      <w:proofErr w:type="spellEnd"/>
      <w:r>
        <w:t xml:space="preserve"> son 1, y sustituyendo la ecuación </w:t>
      </w:r>
      <w:r>
        <w:rPr>
          <w:i/>
        </w:rPr>
        <w:t>(29)</w:t>
      </w:r>
      <w:r>
        <w:t xml:space="preserve"> en </w:t>
      </w:r>
      <w:r>
        <w:rPr>
          <w:i/>
        </w:rPr>
        <w:t>(30)</w:t>
      </w:r>
      <w:r w:rsidR="00382449">
        <w:rPr>
          <w:i/>
        </w:rPr>
        <w:t>,</w:t>
      </w:r>
      <w:r>
        <w:t xml:space="preserve"> queda:</w:t>
      </w:r>
    </w:p>
    <w:p w14:paraId="259F1BA6" w14:textId="77777777" w:rsidR="00775BDF" w:rsidRPr="004547DC" w:rsidRDefault="007C50DD" w:rsidP="00775BDF">
      <w:pPr>
        <w:pStyle w:val="Normal1"/>
        <w:tabs>
          <w:tab w:val="clear" w:pos="360"/>
        </w:tabs>
        <w:ind w:left="993" w:firstLine="0"/>
        <w:jc w:val="left"/>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den>
          </m:f>
        </m:oMath>
      </m:oMathPara>
    </w:p>
    <w:p w14:paraId="3CBDD2A8" w14:textId="77777777" w:rsidR="00775BDF" w:rsidRDefault="00775BDF" w:rsidP="00775BDF">
      <w:pPr>
        <w:pStyle w:val="TextonormalREE"/>
      </w:pPr>
      <w:r>
        <w:t>siendo</w:t>
      </w:r>
    </w:p>
    <w:p w14:paraId="59473EE3" w14:textId="77777777" w:rsidR="00775BDF" w:rsidRPr="00575A66" w:rsidRDefault="00775BDF" w:rsidP="00775BDF">
      <w:pPr>
        <w:pStyle w:val="TextonormalREE"/>
        <w:ind w:left="2552" w:hanging="1559"/>
      </w:pPr>
      <w:r w:rsidRPr="00575A66">
        <w:t>N = número de zonas en estado ACTIVO</w:t>
      </w:r>
    </w:p>
    <w:p w14:paraId="1D446BB9" w14:textId="77777777" w:rsidR="00775BDF" w:rsidRDefault="00775BDF" w:rsidP="00775BDF">
      <w:pPr>
        <w:pStyle w:val="TextonormalREE"/>
      </w:pPr>
      <w:r>
        <w:t>Se verifica por lo tanto que los factores normalizados de las zonas en estado ACTIVO suman 1.</w:t>
      </w:r>
    </w:p>
    <w:p w14:paraId="64E56934" w14:textId="77777777" w:rsidR="00775BDF" w:rsidRDefault="00775BDF" w:rsidP="00775BDF">
      <w:pPr>
        <w:pStyle w:val="TextonormalREE"/>
      </w:pPr>
      <w:r>
        <w:t xml:space="preserve">Por el contrario, para las zonas en estado EMERGENCIA, donde el valor de </w:t>
      </w:r>
      <w:proofErr w:type="spellStart"/>
      <w:r>
        <w:t>CORFTR</w:t>
      </w:r>
      <w:r w:rsidRPr="00E8532A">
        <w:rPr>
          <w:vertAlign w:val="subscript"/>
        </w:rPr>
        <w:t>i</w:t>
      </w:r>
      <w:proofErr w:type="spellEnd"/>
      <w:r>
        <w:t xml:space="preserve"> es 0, la ecuación </w:t>
      </w:r>
      <w:r>
        <w:rPr>
          <w:i/>
        </w:rPr>
        <w:t>(30)</w:t>
      </w:r>
      <w:r>
        <w:t xml:space="preserve"> queda como:</w:t>
      </w:r>
    </w:p>
    <w:p w14:paraId="5001D74A" w14:textId="77777777" w:rsidR="00775BDF" w:rsidRPr="004547DC" w:rsidRDefault="007C50DD" w:rsidP="00775BDF">
      <w:pPr>
        <w:pStyle w:val="Normal1"/>
        <w:tabs>
          <w:tab w:val="clear" w:pos="360"/>
        </w:tabs>
        <w:ind w:left="993" w:firstLine="0"/>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den>
          </m:f>
        </m:oMath>
      </m:oMathPara>
    </w:p>
    <w:p w14:paraId="3578748E" w14:textId="77777777" w:rsidR="00775BDF" w:rsidRDefault="00775BDF" w:rsidP="00775BDF">
      <w:pPr>
        <w:pStyle w:val="TextonormalREE"/>
      </w:pPr>
      <w:r>
        <w:t xml:space="preserve">Se comprueba por lo tanto que la existencia de zonas en estado EMERGENCIA provocan que la suma total de los factores de participación normalizados sea superior a la unidad. Para evitar un exceso de regulación, si la suma total de los factores de participación fuese superior a </w:t>
      </w:r>
      <w:bookmarkStart w:id="325" w:name="Cte_KMAX"/>
      <w:r w:rsidRPr="00221131">
        <w:rPr>
          <w:b/>
          <w:i/>
        </w:rPr>
        <w:t>K</w:t>
      </w:r>
      <w:r w:rsidRPr="00221131">
        <w:rPr>
          <w:b/>
          <w:i/>
          <w:vertAlign w:val="subscript"/>
        </w:rPr>
        <w:t>MAX</w:t>
      </w:r>
      <w:bookmarkEnd w:id="325"/>
      <w:r>
        <w:t>, los factores de participación de las zonas en EMERGENCIA se determinarían como:</w:t>
      </w:r>
    </w:p>
    <w:p w14:paraId="691C44D3" w14:textId="77777777" w:rsidR="00775BDF" w:rsidRDefault="007C50DD" w:rsidP="00775BDF">
      <w:pPr>
        <w:pStyle w:val="Normal1"/>
        <w:tabs>
          <w:tab w:val="clear" w:pos="360"/>
        </w:tabs>
        <w:ind w:left="993" w:firstLine="0"/>
        <w:jc w:val="left"/>
      </w:pPr>
      <m:oMath>
        <m:sSub>
          <m:sSubPr>
            <m:ctrlPr>
              <w:rPr>
                <w:rFonts w:ascii="Cambria Math" w:hAnsi="Cambria Math"/>
                <w:i/>
              </w:rPr>
            </m:ctrlPr>
          </m:sSubPr>
          <m:e>
            <m:r>
              <w:rPr>
                <w:rFonts w:ascii="Cambria Math" w:hAnsi="Cambria Math"/>
              </w:rPr>
              <m:t>K</m:t>
            </m:r>
          </m:e>
          <m:sub>
            <m:r>
              <w:rPr>
                <w:rFonts w:ascii="Cambria Math" w:hAnsi="Cambria Math"/>
              </w:rPr>
              <m:t>LIMITADOi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MAX</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j</m:t>
                    </m:r>
                  </m:sub>
                </m:sSub>
              </m:e>
            </m:nary>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K</m:t>
                    </m:r>
                  </m:e>
                  <m:sub>
                    <m:r>
                      <w:rPr>
                        <w:rFonts w:ascii="Cambria Math" w:hAnsi="Cambria Math"/>
                      </w:rPr>
                      <m:t>k</m:t>
                    </m:r>
                  </m:sub>
                </m:sSub>
              </m:e>
            </m:nary>
          </m:den>
        </m:f>
      </m:oMath>
      <w:r w:rsidR="00775BDF">
        <w:t xml:space="preserve">  </w:t>
      </w:r>
      <w:r w:rsidR="00775BDF">
        <w:tab/>
      </w:r>
      <w:r w:rsidR="00775BDF">
        <w:tab/>
      </w:r>
      <w:r w:rsidR="00775BDF">
        <w:tab/>
      </w:r>
      <w:r w:rsidR="00775BDF" w:rsidRPr="00B614A1">
        <w:rPr>
          <w:rFonts w:asciiTheme="minorHAnsi" w:hAnsiTheme="minorHAnsi"/>
          <w:i/>
          <w:sz w:val="20"/>
        </w:rPr>
        <w:t>(31)</w:t>
      </w:r>
    </w:p>
    <w:p w14:paraId="7251E02C" w14:textId="77777777" w:rsidR="00775BDF" w:rsidRDefault="00775BDF" w:rsidP="00775BDF">
      <w:pPr>
        <w:pStyle w:val="TextonormalREE"/>
      </w:pPr>
      <w:r>
        <w:t>siendo</w:t>
      </w:r>
    </w:p>
    <w:p w14:paraId="4A11E41B" w14:textId="77777777" w:rsidR="00775BDF" w:rsidRPr="00575A66" w:rsidRDefault="00775BDF" w:rsidP="00E8532A">
      <w:pPr>
        <w:pStyle w:val="TextonormalREE"/>
        <w:tabs>
          <w:tab w:val="left" w:pos="2410"/>
        </w:tabs>
        <w:ind w:left="2694" w:hanging="1701"/>
      </w:pPr>
      <w:proofErr w:type="spellStart"/>
      <w:r w:rsidRPr="00575A66">
        <w:t>KLIMITADO</w:t>
      </w:r>
      <w:r w:rsidRPr="00481C79">
        <w:rPr>
          <w:vertAlign w:val="subscript"/>
        </w:rPr>
        <w:t>i</w:t>
      </w:r>
      <w:proofErr w:type="spellEnd"/>
      <w:r w:rsidRPr="00575A66">
        <w:tab/>
        <w:t>=</w:t>
      </w:r>
      <w:r w:rsidRPr="00575A66">
        <w:tab/>
        <w:t>factor de participación normalizado limitado de la zona i</w:t>
      </w:r>
    </w:p>
    <w:p w14:paraId="2B68BDD8" w14:textId="77777777" w:rsidR="00775BDF" w:rsidRPr="00575A66" w:rsidRDefault="00775BDF" w:rsidP="00E8532A">
      <w:pPr>
        <w:pStyle w:val="TextonormalREE"/>
        <w:tabs>
          <w:tab w:val="left" w:pos="2410"/>
        </w:tabs>
        <w:ind w:left="2694" w:hanging="1701"/>
      </w:pPr>
      <w:r w:rsidRPr="00575A66">
        <w:t>K</w:t>
      </w:r>
      <w:r w:rsidRPr="00481C79">
        <w:rPr>
          <w:vertAlign w:val="subscript"/>
        </w:rPr>
        <w:t>i</w:t>
      </w:r>
      <w:r w:rsidRPr="00575A66">
        <w:tab/>
        <w:t>=</w:t>
      </w:r>
      <w:r w:rsidRPr="00575A66">
        <w:tab/>
        <w:t>factor de participación sin limitar de la zona i</w:t>
      </w:r>
    </w:p>
    <w:p w14:paraId="6C47DFBB" w14:textId="77777777" w:rsidR="00775BDF" w:rsidRPr="00575A66" w:rsidRDefault="00775BDF" w:rsidP="00E8532A">
      <w:pPr>
        <w:pStyle w:val="TextonormalREE"/>
        <w:tabs>
          <w:tab w:val="left" w:pos="2410"/>
        </w:tabs>
        <w:ind w:left="2694" w:hanging="1701"/>
      </w:pPr>
      <w:proofErr w:type="spellStart"/>
      <w:r w:rsidRPr="00575A66">
        <w:t>K</w:t>
      </w:r>
      <w:r w:rsidRPr="00481C79">
        <w:rPr>
          <w:vertAlign w:val="subscript"/>
        </w:rPr>
        <w:t>j</w:t>
      </w:r>
      <w:proofErr w:type="spellEnd"/>
      <w:r w:rsidRPr="00575A66">
        <w:tab/>
        <w:t>=</w:t>
      </w:r>
      <w:r w:rsidRPr="00575A66">
        <w:tab/>
        <w:t>factores de participación de las zonas en estado ACTIVO</w:t>
      </w:r>
    </w:p>
    <w:p w14:paraId="1C5F0817" w14:textId="77777777" w:rsidR="00775BDF" w:rsidRPr="00575A66" w:rsidRDefault="00775BDF" w:rsidP="00E8532A">
      <w:pPr>
        <w:pStyle w:val="TextonormalREE"/>
        <w:tabs>
          <w:tab w:val="left" w:pos="2410"/>
        </w:tabs>
        <w:ind w:left="2694" w:hanging="1701"/>
      </w:pPr>
      <w:r w:rsidRPr="00575A66">
        <w:t>N</w:t>
      </w:r>
      <w:r w:rsidRPr="00575A66">
        <w:tab/>
        <w:t>=</w:t>
      </w:r>
      <w:r w:rsidRPr="00575A66">
        <w:tab/>
        <w:t>número de zonas en estado ACTIVO</w:t>
      </w:r>
    </w:p>
    <w:p w14:paraId="04C61747" w14:textId="77777777" w:rsidR="00775BDF" w:rsidRPr="00575A66" w:rsidRDefault="00775BDF" w:rsidP="00E8532A">
      <w:pPr>
        <w:pStyle w:val="TextonormalREE"/>
        <w:tabs>
          <w:tab w:val="left" w:pos="2410"/>
        </w:tabs>
        <w:ind w:left="2694" w:hanging="1701"/>
      </w:pPr>
      <w:proofErr w:type="spellStart"/>
      <w:r w:rsidRPr="00575A66">
        <w:t>K</w:t>
      </w:r>
      <w:r w:rsidRPr="00481C79">
        <w:rPr>
          <w:vertAlign w:val="subscript"/>
        </w:rPr>
        <w:t>k</w:t>
      </w:r>
      <w:proofErr w:type="spellEnd"/>
      <w:r w:rsidRPr="00575A66">
        <w:tab/>
        <w:t>=</w:t>
      </w:r>
      <w:r w:rsidRPr="00575A66">
        <w:tab/>
        <w:t>factores de participación sin limitar de las zonas en estado EMERGENCIA</w:t>
      </w:r>
    </w:p>
    <w:p w14:paraId="3E77A5C2" w14:textId="77777777" w:rsidR="00775BDF" w:rsidRDefault="00775BDF" w:rsidP="00775BDF">
      <w:pPr>
        <w:pStyle w:val="TextonormalREE"/>
      </w:pPr>
      <w:r>
        <w:t xml:space="preserve">En resumen, los factores de participación normalizados reflejan la fracción real en </w:t>
      </w:r>
      <w:proofErr w:type="spellStart"/>
      <w:r>
        <w:t>p.u</w:t>
      </w:r>
      <w:proofErr w:type="spellEnd"/>
      <w:r>
        <w:t>. de la capacidad de contribución nominal que la zona está poniendo efectivamente a disposición de la Regulación Compartida.</w:t>
      </w:r>
    </w:p>
    <w:p w14:paraId="0F1EC857" w14:textId="77777777" w:rsidR="00775BDF" w:rsidRDefault="00775BDF" w:rsidP="00775BDF">
      <w:pPr>
        <w:pStyle w:val="TtuloREE"/>
        <w:numPr>
          <w:ilvl w:val="0"/>
          <w:numId w:val="8"/>
        </w:numPr>
      </w:pPr>
      <w:r>
        <w:lastRenderedPageBreak/>
        <w:t>Entradas y Salidas a la RCP</w:t>
      </w:r>
    </w:p>
    <w:p w14:paraId="2AF8624F" w14:textId="77777777" w:rsidR="00775BDF" w:rsidRDefault="00775BDF" w:rsidP="00775BDF">
      <w:pPr>
        <w:pStyle w:val="SubttuloREE"/>
      </w:pPr>
      <w:r>
        <w:t xml:space="preserve">9.1. </w:t>
      </w:r>
      <w:r w:rsidRPr="00E001A7">
        <w:t>Entradas</w:t>
      </w:r>
      <w:r>
        <w:tab/>
      </w:r>
    </w:p>
    <w:p w14:paraId="15E04D17" w14:textId="77777777" w:rsidR="00775BDF" w:rsidRDefault="00775BDF" w:rsidP="00775BDF">
      <w:pPr>
        <w:pStyle w:val="TextonormalREE"/>
      </w:pPr>
      <w:r>
        <w:t>Los siguientes valores deben ser introducidos por el operador a través de pantalla:</w:t>
      </w:r>
    </w:p>
    <w:p w14:paraId="58FA1D68" w14:textId="77777777" w:rsidR="00775BDF" w:rsidRDefault="00775BDF" w:rsidP="00775BDF">
      <w:pPr>
        <w:pStyle w:val="TextoVieta"/>
        <w:suppressAutoHyphens w:val="0"/>
        <w:spacing w:after="100"/>
        <w:ind w:left="284" w:hanging="284"/>
      </w:pPr>
      <w:r>
        <w:t xml:space="preserve">Situación de cada zona (ON / OFF / OFF REE /PRUEBAS). </w:t>
      </w:r>
    </w:p>
    <w:p w14:paraId="0E470583" w14:textId="77777777" w:rsidR="00775BDF" w:rsidRDefault="00775BDF" w:rsidP="00775BDF">
      <w:pPr>
        <w:pStyle w:val="TextoVieta"/>
        <w:suppressAutoHyphens w:val="0"/>
        <w:spacing w:after="100"/>
        <w:ind w:left="284" w:hanging="284"/>
      </w:pPr>
      <w:r>
        <w:t>Situación de “en antena hacia Francia” de cada una de las líneas.</w:t>
      </w:r>
    </w:p>
    <w:p w14:paraId="55AB2730" w14:textId="77777777" w:rsidR="00775BDF" w:rsidRDefault="00775BDF" w:rsidP="00775BDF">
      <w:pPr>
        <w:pStyle w:val="TextonormalREE"/>
      </w:pPr>
      <w:r>
        <w:t>Los siguientes valores se cargan de forma automática, aunque pueden ser introducidos por el operador a través de pantalla:</w:t>
      </w:r>
    </w:p>
    <w:p w14:paraId="220B49E9" w14:textId="4BEBBD14" w:rsidR="00775BDF" w:rsidRDefault="00775BDF" w:rsidP="00775BDF">
      <w:pPr>
        <w:pStyle w:val="TextoVieta"/>
        <w:suppressAutoHyphens w:val="0"/>
        <w:spacing w:after="100"/>
        <w:ind w:left="284" w:hanging="284"/>
      </w:pPr>
      <w:r>
        <w:t xml:space="preserve">Capacidad de contribución nominal CTBCAP, en </w:t>
      </w:r>
      <w:proofErr w:type="spellStart"/>
      <w:r>
        <w:t>p.u</w:t>
      </w:r>
      <w:proofErr w:type="spellEnd"/>
      <w:r>
        <w:t xml:space="preserve">., para cada zona y para cada </w:t>
      </w:r>
      <w:ins w:id="326" w:author="Red Eléctrica" w:date="2021-03-30T12:34:00Z">
        <w:r w:rsidR="00215A9B">
          <w:t>periodo cuarto horario</w:t>
        </w:r>
      </w:ins>
      <w:del w:id="327" w:author="Red Eléctrica" w:date="2021-03-30T12:34:00Z">
        <w:r w:rsidDel="00215A9B">
          <w:delText>hora</w:delText>
        </w:r>
        <w:r w:rsidR="008E65B9" w:rsidDel="00215A9B">
          <w:delText xml:space="preserve"> </w:delText>
        </w:r>
      </w:del>
      <w:r>
        <w:t>.</w:t>
      </w:r>
    </w:p>
    <w:p w14:paraId="261F3195" w14:textId="18C21089" w:rsidR="00775BDF" w:rsidRDefault="00775BDF" w:rsidP="00775BDF">
      <w:pPr>
        <w:pStyle w:val="TextoVieta"/>
        <w:suppressAutoHyphens w:val="0"/>
        <w:spacing w:after="100"/>
        <w:ind w:left="284" w:hanging="284"/>
      </w:pPr>
      <w:r>
        <w:t xml:space="preserve">Programa de generación </w:t>
      </w:r>
      <w:r w:rsidR="004C6060">
        <w:t xml:space="preserve">o consumo </w:t>
      </w:r>
      <w:r>
        <w:t xml:space="preserve">NSI para cada zona y para cada </w:t>
      </w:r>
      <w:ins w:id="328" w:author="Red Eléctrica" w:date="2021-03-30T12:34:00Z">
        <w:r w:rsidR="00215A9B">
          <w:t>periodo cuarto horario</w:t>
        </w:r>
        <w:r w:rsidR="00215A9B" w:rsidDel="00215A9B">
          <w:t xml:space="preserve"> </w:t>
        </w:r>
      </w:ins>
      <w:del w:id="329" w:author="Red Eléctrica" w:date="2021-03-30T12:34:00Z">
        <w:r w:rsidR="008E65B9" w:rsidDel="00215A9B">
          <w:delText xml:space="preserve"> </w:delText>
        </w:r>
        <w:r w:rsidDel="00215A9B">
          <w:delText>hora</w:delText>
        </w:r>
      </w:del>
      <w:r>
        <w:rPr>
          <w:rStyle w:val="Refdenotaalpie"/>
        </w:rPr>
        <w:footnoteReference w:id="9"/>
      </w:r>
      <w:r>
        <w:t>.</w:t>
      </w:r>
    </w:p>
    <w:p w14:paraId="336BD81D" w14:textId="3664E7F6" w:rsidR="00775BDF" w:rsidRDefault="00775BDF" w:rsidP="00775BDF">
      <w:pPr>
        <w:pStyle w:val="TextoVieta"/>
        <w:suppressAutoHyphens w:val="0"/>
        <w:spacing w:after="100"/>
        <w:ind w:left="284" w:hanging="284"/>
      </w:pPr>
      <w:r>
        <w:t xml:space="preserve">Programas de intercambio internacional NSI F, NSI P y NSI M para cada </w:t>
      </w:r>
      <w:ins w:id="330" w:author="Red Eléctrica" w:date="2021-03-30T12:34:00Z">
        <w:r w:rsidR="00215A9B">
          <w:t>periodo cuarto horario</w:t>
        </w:r>
      </w:ins>
      <w:del w:id="331" w:author="Red Eléctrica" w:date="2021-03-30T12:34:00Z">
        <w:r w:rsidR="008E65B9" w:rsidDel="00215A9B">
          <w:delText xml:space="preserve"> </w:delText>
        </w:r>
        <w:r w:rsidDel="00215A9B">
          <w:delText>hora</w:delText>
        </w:r>
      </w:del>
      <w:r>
        <w:t>.</w:t>
      </w:r>
    </w:p>
    <w:p w14:paraId="4B4E9A57" w14:textId="609EA10E" w:rsidR="00775BDF" w:rsidRDefault="00775BDF" w:rsidP="00775BDF">
      <w:pPr>
        <w:pStyle w:val="TextoVieta"/>
        <w:suppressAutoHyphens w:val="0"/>
        <w:spacing w:after="100"/>
        <w:ind w:left="284" w:hanging="284"/>
      </w:pPr>
      <w:r>
        <w:t xml:space="preserve">Reserva nominal a subir total asignada a la RCP para cada </w:t>
      </w:r>
      <w:ins w:id="332" w:author="Red Eléctrica" w:date="2021-03-30T12:34:00Z">
        <w:r w:rsidR="00215A9B">
          <w:t>periodo cuarto horario</w:t>
        </w:r>
      </w:ins>
      <w:del w:id="333" w:author="Red Eléctrica" w:date="2021-03-30T12:34:00Z">
        <w:r w:rsidR="008E65B9" w:rsidDel="00215A9B">
          <w:delText xml:space="preserve"> </w:delText>
        </w:r>
        <w:r w:rsidDel="00215A9B">
          <w:delText>hora</w:delText>
        </w:r>
      </w:del>
      <w:r>
        <w:t xml:space="preserve"> RESNUP.</w:t>
      </w:r>
    </w:p>
    <w:p w14:paraId="2183D23A" w14:textId="4EFD7E74" w:rsidR="00775BDF" w:rsidRDefault="00775BDF" w:rsidP="00775BDF">
      <w:pPr>
        <w:pStyle w:val="TextoVieta"/>
        <w:suppressAutoHyphens w:val="0"/>
        <w:spacing w:after="100"/>
        <w:ind w:left="284" w:hanging="284"/>
      </w:pPr>
      <w:r>
        <w:t xml:space="preserve">Reserva nominal a bajar total asignada a la RCP para cada </w:t>
      </w:r>
      <w:ins w:id="334" w:author="Red Eléctrica" w:date="2021-03-30T12:34:00Z">
        <w:r w:rsidR="00215A9B">
          <w:t>periodo cuarto horario</w:t>
        </w:r>
      </w:ins>
      <w:del w:id="335" w:author="Red Eléctrica" w:date="2021-03-30T12:34:00Z">
        <w:r w:rsidR="008E65B9" w:rsidDel="00215A9B">
          <w:delText xml:space="preserve"> </w:delText>
        </w:r>
        <w:r w:rsidDel="00215A9B">
          <w:delText>hora</w:delText>
        </w:r>
      </w:del>
      <w:r>
        <w:t xml:space="preserve"> RESNDW.</w:t>
      </w:r>
    </w:p>
    <w:p w14:paraId="5924ADA5" w14:textId="77777777" w:rsidR="00775BDF" w:rsidRDefault="00775BDF" w:rsidP="00775BDF">
      <w:pPr>
        <w:pStyle w:val="TextonormalREE"/>
      </w:pPr>
      <w:r>
        <w:t>Son constantes del algoritmo modificables por pantalla:</w:t>
      </w:r>
    </w:p>
    <w:p w14:paraId="6F268415" w14:textId="77777777" w:rsidR="00775BDF" w:rsidRDefault="00775BDF" w:rsidP="00775BDF">
      <w:pPr>
        <w:pStyle w:val="TextoVieta"/>
        <w:suppressAutoHyphens w:val="0"/>
        <w:spacing w:after="100"/>
        <w:ind w:left="284" w:hanging="284"/>
      </w:pPr>
      <w:r>
        <w:t>Constante de tiempo T1</w:t>
      </w:r>
      <w:r>
        <w:rPr>
          <w:vertAlign w:val="subscript"/>
        </w:rPr>
        <w:t>I</w:t>
      </w:r>
      <w:r>
        <w:t xml:space="preserve"> de respuesta para cada zona.</w:t>
      </w:r>
    </w:p>
    <w:p w14:paraId="33A5FE1C" w14:textId="77777777" w:rsidR="00775BDF" w:rsidRDefault="00775BDF" w:rsidP="00775BDF">
      <w:pPr>
        <w:pStyle w:val="TextoVieta"/>
        <w:suppressAutoHyphens w:val="0"/>
        <w:spacing w:after="100"/>
        <w:ind w:left="284" w:hanging="284"/>
      </w:pPr>
      <w:r>
        <w:t>Constante “</w:t>
      </w:r>
      <w:proofErr w:type="spellStart"/>
      <w:r>
        <w:t>Bias</w:t>
      </w:r>
      <w:proofErr w:type="spellEnd"/>
      <w:r>
        <w:t>” B de frecuencia de la RCP.</w:t>
      </w:r>
    </w:p>
    <w:p w14:paraId="021241FB" w14:textId="77777777" w:rsidR="00775BDF" w:rsidRDefault="00775BDF" w:rsidP="00775BDF">
      <w:pPr>
        <w:pStyle w:val="TextoVieta"/>
        <w:suppressAutoHyphens w:val="0"/>
        <w:spacing w:after="100"/>
        <w:ind w:left="284" w:hanging="284"/>
      </w:pPr>
      <w:r>
        <w:t>Límites de alarma en estas interconexiones y sus correspondientes bandas muertas.</w:t>
      </w:r>
    </w:p>
    <w:p w14:paraId="1179EA71" w14:textId="77777777" w:rsidR="00775BDF" w:rsidRDefault="00775BDF" w:rsidP="00775BDF">
      <w:pPr>
        <w:pStyle w:val="TextoVieta"/>
        <w:suppressAutoHyphens w:val="0"/>
        <w:spacing w:after="100"/>
        <w:ind w:left="284" w:hanging="284"/>
      </w:pPr>
      <w:r>
        <w:t>Corrección al error de área por potencia excesiva en la interconexión.</w:t>
      </w:r>
    </w:p>
    <w:p w14:paraId="0D23A3A2" w14:textId="77777777" w:rsidR="00775BDF" w:rsidRDefault="00775BDF" w:rsidP="00775BDF">
      <w:pPr>
        <w:pStyle w:val="TextonormalREE"/>
      </w:pPr>
      <w:r>
        <w:t>Los siguientes parámetros son modificables a través de pantalla, pero requiriendo la intervención de personal especializado:</w:t>
      </w:r>
    </w:p>
    <w:p w14:paraId="2B493945" w14:textId="77777777" w:rsidR="00775BDF" w:rsidRDefault="00775BDF" w:rsidP="00775BDF">
      <w:pPr>
        <w:pStyle w:val="TextoVieta"/>
        <w:suppressAutoHyphens w:val="0"/>
        <w:spacing w:after="100"/>
        <w:ind w:left="284" w:hanging="284"/>
      </w:pPr>
      <w:r>
        <w:t xml:space="preserve">Incremento y decremento de los factores de corrección Δ1 y Δ2. </w:t>
      </w:r>
    </w:p>
    <w:p w14:paraId="3326E77B" w14:textId="77777777" w:rsidR="00775BDF" w:rsidRDefault="00775BDF" w:rsidP="00775BDF">
      <w:pPr>
        <w:pStyle w:val="TextoVieta"/>
        <w:suppressAutoHyphens w:val="0"/>
        <w:spacing w:after="100"/>
        <w:ind w:left="284" w:hanging="284"/>
      </w:pPr>
      <w:r>
        <w:t>Parámetros para realizar el cálculo el umbral de alarma para el control de respuesta de cada zona ATLIM (K2, K3 y K4).</w:t>
      </w:r>
    </w:p>
    <w:p w14:paraId="768B243C" w14:textId="77777777" w:rsidR="00775BDF" w:rsidRDefault="00775BDF" w:rsidP="00775BDF">
      <w:pPr>
        <w:pStyle w:val="TextoVieta"/>
        <w:suppressAutoHyphens w:val="0"/>
        <w:spacing w:after="100"/>
        <w:ind w:left="284" w:hanging="284"/>
      </w:pPr>
      <w:r>
        <w:t>Parámetros utilizados en la lógica de control de respuesta para el ajuste de los factores de corrección y detección de mala respuesta (constante para el filtrado del error T2i, umbral para el cálculo del LPRR KDPRR, etc.).</w:t>
      </w:r>
    </w:p>
    <w:p w14:paraId="52FA07BC" w14:textId="77777777" w:rsidR="00775BDF" w:rsidRDefault="00775BDF" w:rsidP="00775BDF">
      <w:pPr>
        <w:pStyle w:val="TextoVieta"/>
        <w:suppressAutoHyphens w:val="0"/>
        <w:spacing w:after="100"/>
        <w:ind w:left="284" w:hanging="284"/>
      </w:pPr>
      <w:r>
        <w:t>Parámetros utilizados en el filtro no lineal de NIDR (NFK</w:t>
      </w:r>
      <w:r w:rsidRPr="00826302">
        <w:t>1</w:t>
      </w:r>
      <w:r>
        <w:t>, NFK</w:t>
      </w:r>
      <w:r w:rsidRPr="00826302">
        <w:t>2</w:t>
      </w:r>
      <w:r>
        <w:t>, NFK</w:t>
      </w:r>
      <w:r w:rsidRPr="00826302">
        <w:t>3</w:t>
      </w:r>
      <w:r>
        <w:t xml:space="preserve"> y NFK</w:t>
      </w:r>
      <w:r w:rsidRPr="00826302">
        <w:t>4</w:t>
      </w:r>
      <w:r>
        <w:t xml:space="preserve">). </w:t>
      </w:r>
    </w:p>
    <w:p w14:paraId="5D078D8A" w14:textId="77777777" w:rsidR="00775BDF" w:rsidRDefault="00775BDF" w:rsidP="00775BDF">
      <w:pPr>
        <w:pStyle w:val="TextoVieta"/>
        <w:suppressAutoHyphens w:val="0"/>
        <w:spacing w:after="100"/>
        <w:ind w:left="284" w:hanging="284"/>
      </w:pPr>
      <w:r>
        <w:t>Umbrales y bandas muertas utilizados en las diferentes fases de la lógica (UM, BM, UMACE, DBACE, etc.).</w:t>
      </w:r>
    </w:p>
    <w:p w14:paraId="05CDC399" w14:textId="77777777" w:rsidR="00775BDF" w:rsidRDefault="00775BDF" w:rsidP="00775BDF">
      <w:pPr>
        <w:pStyle w:val="TextoVieta"/>
        <w:suppressAutoHyphens w:val="0"/>
        <w:spacing w:after="100"/>
        <w:ind w:left="284" w:hanging="284"/>
      </w:pPr>
      <w:r>
        <w:t>Los siguientes valores se toman de la base de datos de tiempo real (SCADA):</w:t>
      </w:r>
    </w:p>
    <w:p w14:paraId="41D57D9A" w14:textId="77777777" w:rsidR="00775BDF" w:rsidRDefault="00775BDF" w:rsidP="00E8532A">
      <w:pPr>
        <w:pStyle w:val="TextoVieta"/>
        <w:numPr>
          <w:ilvl w:val="1"/>
          <w:numId w:val="2"/>
        </w:numPr>
        <w:suppressAutoHyphens w:val="0"/>
        <w:spacing w:after="100"/>
        <w:ind w:left="709"/>
      </w:pPr>
      <w:r>
        <w:t>Estado de activación del AGC de cada zona.</w:t>
      </w:r>
    </w:p>
    <w:p w14:paraId="36405F8D" w14:textId="77777777" w:rsidR="00775BDF" w:rsidRPr="00B6286B" w:rsidRDefault="00775BDF" w:rsidP="00E8532A">
      <w:pPr>
        <w:pStyle w:val="TextoVieta"/>
        <w:numPr>
          <w:ilvl w:val="1"/>
          <w:numId w:val="2"/>
        </w:numPr>
        <w:suppressAutoHyphens w:val="0"/>
        <w:spacing w:after="100"/>
        <w:ind w:left="709"/>
      </w:pPr>
      <w:r w:rsidRPr="00B6286B">
        <w:t>NID de cada zona, señal filtrada a un valor que no supere NIDLIM.</w:t>
      </w:r>
    </w:p>
    <w:p w14:paraId="5E9E7F8F" w14:textId="77777777" w:rsidR="00775BDF" w:rsidRDefault="00775BDF" w:rsidP="00E8532A">
      <w:pPr>
        <w:pStyle w:val="TextoVieta"/>
        <w:numPr>
          <w:ilvl w:val="1"/>
          <w:numId w:val="2"/>
        </w:numPr>
        <w:suppressAutoHyphens w:val="0"/>
        <w:spacing w:after="100"/>
        <w:ind w:left="709"/>
      </w:pPr>
      <w:r>
        <w:t>NSI de cada zona.</w:t>
      </w:r>
    </w:p>
    <w:p w14:paraId="01907AE7" w14:textId="77777777" w:rsidR="00775BDF" w:rsidRDefault="00775BDF" w:rsidP="00E8532A">
      <w:pPr>
        <w:pStyle w:val="TextoVieta"/>
        <w:numPr>
          <w:ilvl w:val="1"/>
          <w:numId w:val="2"/>
        </w:numPr>
        <w:suppressAutoHyphens w:val="0"/>
        <w:spacing w:after="100"/>
        <w:ind w:left="709"/>
      </w:pPr>
      <w:r>
        <w:t>PGC de cada zona.</w:t>
      </w:r>
    </w:p>
    <w:p w14:paraId="1EC79D40" w14:textId="77777777" w:rsidR="00775BDF" w:rsidRDefault="00775BDF" w:rsidP="00E8532A">
      <w:pPr>
        <w:pStyle w:val="TextoVieta"/>
        <w:numPr>
          <w:ilvl w:val="1"/>
          <w:numId w:val="2"/>
        </w:numPr>
        <w:suppressAutoHyphens w:val="0"/>
        <w:spacing w:after="100"/>
        <w:ind w:left="709"/>
      </w:pPr>
      <w:r>
        <w:t>LIMSUP y LIMINF de cada zona.</w:t>
      </w:r>
    </w:p>
    <w:p w14:paraId="6AE875F8" w14:textId="77777777" w:rsidR="00775BDF" w:rsidRDefault="00775BDF" w:rsidP="00E8532A">
      <w:pPr>
        <w:pStyle w:val="TextoVieta"/>
        <w:numPr>
          <w:ilvl w:val="1"/>
          <w:numId w:val="2"/>
        </w:numPr>
        <w:suppressAutoHyphens w:val="0"/>
        <w:spacing w:after="100"/>
        <w:ind w:left="709"/>
      </w:pPr>
      <w:r>
        <w:t>Estado de los interruptores de las interconexiones con Francia, Portugal y Marruecos</w:t>
      </w:r>
      <w:r w:rsidRPr="00B6286B">
        <w:rPr>
          <w:vertAlign w:val="superscript"/>
        </w:rPr>
        <w:footnoteReference w:id="10"/>
      </w:r>
      <w:r>
        <w:t>.</w:t>
      </w:r>
    </w:p>
    <w:p w14:paraId="4340E035" w14:textId="77777777" w:rsidR="00775BDF" w:rsidRDefault="00775BDF" w:rsidP="00E8532A">
      <w:pPr>
        <w:pStyle w:val="TextoVieta"/>
        <w:numPr>
          <w:ilvl w:val="1"/>
          <w:numId w:val="2"/>
        </w:numPr>
        <w:suppressAutoHyphens w:val="0"/>
        <w:spacing w:after="100"/>
        <w:ind w:left="709"/>
      </w:pPr>
      <w:r>
        <w:lastRenderedPageBreak/>
        <w:t>Potencia de las interconexiones con Francia, Portugal y Marruecos</w:t>
      </w:r>
      <w:r w:rsidRPr="00B6286B">
        <w:rPr>
          <w:vertAlign w:val="superscript"/>
        </w:rPr>
        <w:footnoteReference w:id="11"/>
      </w:r>
      <w:r>
        <w:t>.</w:t>
      </w:r>
    </w:p>
    <w:p w14:paraId="5ABF8D03" w14:textId="539D72C3" w:rsidR="00775BDF" w:rsidRDefault="00775BDF" w:rsidP="00E8532A">
      <w:pPr>
        <w:pStyle w:val="TextoVieta"/>
        <w:numPr>
          <w:ilvl w:val="1"/>
          <w:numId w:val="2"/>
        </w:numPr>
        <w:suppressAutoHyphens w:val="0"/>
        <w:spacing w:after="100"/>
        <w:ind w:left="709"/>
      </w:pPr>
      <w:r>
        <w:t xml:space="preserve">Estado de control de </w:t>
      </w:r>
      <w:r w:rsidR="008C48AA">
        <w:t xml:space="preserve">las unidades </w:t>
      </w:r>
      <w:r>
        <w:t>con posibilidad de regular.</w:t>
      </w:r>
    </w:p>
    <w:p w14:paraId="019185C8" w14:textId="296E1630" w:rsidR="00775BDF" w:rsidRPr="00826302" w:rsidRDefault="00775BDF" w:rsidP="00E8532A">
      <w:pPr>
        <w:pStyle w:val="TextoVieta"/>
        <w:numPr>
          <w:ilvl w:val="1"/>
          <w:numId w:val="2"/>
        </w:numPr>
        <w:suppressAutoHyphens w:val="0"/>
        <w:spacing w:after="100"/>
        <w:ind w:left="709"/>
      </w:pPr>
      <w:r>
        <w:t xml:space="preserve">Potencia individual </w:t>
      </w:r>
      <w:r w:rsidR="004C6060">
        <w:t>de cada unidad</w:t>
      </w:r>
      <w:r>
        <w:t>.</w:t>
      </w:r>
    </w:p>
    <w:p w14:paraId="46C60D64" w14:textId="77777777" w:rsidR="00775BDF" w:rsidRPr="00E001A7" w:rsidRDefault="00775BDF" w:rsidP="00775BDF">
      <w:pPr>
        <w:pStyle w:val="SubttuloREE"/>
      </w:pPr>
      <w:r>
        <w:t xml:space="preserve">9.2. </w:t>
      </w:r>
      <w:r w:rsidRPr="00826302">
        <w:t>Salidas</w:t>
      </w:r>
      <w:r w:rsidRPr="00E001A7">
        <w:t xml:space="preserve"> </w:t>
      </w:r>
    </w:p>
    <w:p w14:paraId="36FC96F6" w14:textId="77777777" w:rsidR="00775BDF" w:rsidRDefault="00775BDF" w:rsidP="00775BDF">
      <w:pPr>
        <w:pStyle w:val="TextonormalREE"/>
      </w:pPr>
      <w:r>
        <w:t>La salida primaria de la RCP la constituyen:</w:t>
      </w:r>
    </w:p>
    <w:p w14:paraId="1338344F" w14:textId="77777777" w:rsidR="00775BDF" w:rsidRDefault="00775BDF" w:rsidP="00775BDF">
      <w:pPr>
        <w:pStyle w:val="Bulletestilonormal"/>
      </w:pPr>
      <w:r>
        <w:t xml:space="preserve">El requisito de contribución a la regulación, </w:t>
      </w:r>
      <w:ins w:id="336" w:author="REE" w:date="2021-09-06T18:59:00Z">
        <w:r w:rsidR="00402D6D">
          <w:t>M</w:t>
        </w:r>
      </w:ins>
      <w:r>
        <w:t>CRR</w:t>
      </w:r>
      <w:ins w:id="337" w:author="REE" w:date="2021-09-06T18:59:00Z">
        <w:r w:rsidR="00402D6D">
          <w:t>FREC</w:t>
        </w:r>
      </w:ins>
      <w:r>
        <w:t xml:space="preserve">, para cada zona. </w:t>
      </w:r>
    </w:p>
    <w:p w14:paraId="6E3B857A" w14:textId="77777777" w:rsidR="00775BDF" w:rsidRDefault="00775BDF" w:rsidP="00775BDF">
      <w:pPr>
        <w:pStyle w:val="Bulletestilonormal"/>
      </w:pPr>
      <w:r>
        <w:t>Los factores de participación normalizados, K</w:t>
      </w:r>
      <w:r>
        <w:rPr>
          <w:vertAlign w:val="subscript"/>
        </w:rPr>
        <w:t>i</w:t>
      </w:r>
      <w:r>
        <w:t>, de cada zona.</w:t>
      </w:r>
    </w:p>
    <w:p w14:paraId="7C7C7DCC" w14:textId="77777777" w:rsidR="00775BDF" w:rsidRDefault="00C073D3" w:rsidP="00775BDF">
      <w:pPr>
        <w:pStyle w:val="Bulletestilonormal"/>
      </w:pPr>
      <w:ins w:id="338" w:author="REE" w:date="2021-09-06T18:59:00Z">
        <w:r>
          <w:t xml:space="preserve">El </w:t>
        </w:r>
        <w:r w:rsidR="00775BDF">
          <w:t xml:space="preserve"> </w:t>
        </w:r>
      </w:ins>
      <w:del w:id="339" w:author="REE" w:date="2021-09-06T18:59:00Z">
        <w:r w:rsidR="00775BDF">
          <w:delText>La constante de Bias de frecuencia (B</w:delText>
        </w:r>
        <w:r w:rsidR="00775BDF" w:rsidRPr="00662225">
          <w:rPr>
            <w:vertAlign w:val="subscript"/>
          </w:rPr>
          <w:delText>i</w:delText>
        </w:r>
        <w:r w:rsidR="00775BDF">
          <w:delText xml:space="preserve">), así como el </w:delText>
        </w:r>
      </w:del>
      <w:r w:rsidR="00775BDF">
        <w:t xml:space="preserve">término de corrección de frecuencia </w:t>
      </w:r>
      <w:ins w:id="340" w:author="REE" w:date="2021-09-06T18:59:00Z">
        <w:r w:rsidR="0022110A">
          <w:t xml:space="preserve">centralizado </w:t>
        </w:r>
        <w:proofErr w:type="spellStart"/>
        <w:r w:rsidR="0022110A">
          <w:t>TEFREC</w:t>
        </w:r>
        <w:r w:rsidR="001D16CC" w:rsidRPr="00711BC3">
          <w:rPr>
            <w:vertAlign w:val="subscript"/>
          </w:rPr>
          <w:t>i</w:t>
        </w:r>
        <w:proofErr w:type="spellEnd"/>
        <w:r w:rsidR="00775BDF">
          <w:t>,</w:t>
        </w:r>
      </w:ins>
      <w:del w:id="341" w:author="REE" w:date="2021-09-06T18:59:00Z">
        <w:r w:rsidR="00775BDF">
          <w:delText>(</w:delText>
        </w:r>
        <w:r w:rsidR="00775BDF" w:rsidRPr="00BE22CC">
          <w:delText>B</w:delText>
        </w:r>
        <w:r w:rsidR="00775BDF" w:rsidRPr="00662225">
          <w:rPr>
            <w:vertAlign w:val="subscript"/>
          </w:rPr>
          <w:delText>i</w:delText>
        </w:r>
        <w:r w:rsidR="00775BDF" w:rsidRPr="00BE22CC">
          <w:delText xml:space="preserve"> x </w:delText>
        </w:r>
        <w:r w:rsidR="00775BDF">
          <w:delText>∆</w:delText>
        </w:r>
        <w:r w:rsidR="00775BDF" w:rsidRPr="00BE22CC">
          <w:delText>f</w:delText>
        </w:r>
        <w:r w:rsidR="00775BDF">
          <w:delText>),</w:delText>
        </w:r>
      </w:del>
      <w:r w:rsidR="00775BDF">
        <w:t xml:space="preserve"> calculado por el OS para cada zona.</w:t>
      </w:r>
    </w:p>
    <w:p w14:paraId="4EF2EB47" w14:textId="7F55F1F8" w:rsidR="00775BDF" w:rsidRDefault="004C6060" w:rsidP="00775BDF">
      <w:pPr>
        <w:pStyle w:val="TextonormalREE"/>
      </w:pPr>
      <w:r>
        <w:t>Además,</w:t>
      </w:r>
      <w:r w:rsidR="00775BDF">
        <w:t xml:space="preserve"> se dispone de un sumario de alarmas propio de la RCP, donde se registran las siguientes alarmas y sucesos:</w:t>
      </w:r>
    </w:p>
    <w:p w14:paraId="5838D97C" w14:textId="77777777" w:rsidR="00775BDF" w:rsidRDefault="00775BDF" w:rsidP="00775BDF">
      <w:pPr>
        <w:pStyle w:val="TextoVieta"/>
        <w:suppressAutoHyphens w:val="0"/>
        <w:spacing w:after="100"/>
        <w:ind w:left="284" w:hanging="284"/>
      </w:pPr>
      <w:r>
        <w:t>Toda entrada manual a través de pantalla.</w:t>
      </w:r>
    </w:p>
    <w:p w14:paraId="17FC49F5" w14:textId="77777777" w:rsidR="00775BDF" w:rsidRDefault="00775BDF" w:rsidP="00775BDF">
      <w:pPr>
        <w:pStyle w:val="TextoVieta"/>
        <w:suppressAutoHyphens w:val="0"/>
        <w:spacing w:after="100"/>
        <w:ind w:left="284" w:hanging="284"/>
      </w:pPr>
      <w:r>
        <w:t>Cambio en el estado de la Regulación Compartida.</w:t>
      </w:r>
    </w:p>
    <w:p w14:paraId="44AE02A9" w14:textId="77777777" w:rsidR="00775BDF" w:rsidRDefault="00775BDF" w:rsidP="00775BDF">
      <w:pPr>
        <w:pStyle w:val="TextoVieta"/>
        <w:suppressAutoHyphens w:val="0"/>
        <w:spacing w:after="100"/>
        <w:ind w:left="284" w:hanging="284"/>
      </w:pPr>
      <w:r>
        <w:t>Cambio en el estado de conexión con Francia y Portugal.</w:t>
      </w:r>
    </w:p>
    <w:p w14:paraId="62A8F23F" w14:textId="77777777" w:rsidR="00775BDF" w:rsidRDefault="00775BDF" w:rsidP="00775BDF">
      <w:pPr>
        <w:pStyle w:val="TextoVieta"/>
        <w:suppressAutoHyphens w:val="0"/>
        <w:spacing w:after="100"/>
        <w:ind w:left="284" w:hanging="284"/>
      </w:pPr>
      <w:r>
        <w:t>Cambio en el estado de una zona.</w:t>
      </w:r>
    </w:p>
    <w:p w14:paraId="06624776" w14:textId="77777777" w:rsidR="00775BDF" w:rsidRDefault="00775BDF" w:rsidP="00775BDF">
      <w:pPr>
        <w:pStyle w:val="TextoVieta"/>
        <w:suppressAutoHyphens w:val="0"/>
        <w:spacing w:after="100"/>
        <w:ind w:left="284" w:hanging="284"/>
      </w:pPr>
      <w:r>
        <w:t>Excesivo intercambio con Francia y Portugal.</w:t>
      </w:r>
    </w:p>
    <w:p w14:paraId="035C34EA" w14:textId="77777777" w:rsidR="00775BDF" w:rsidRDefault="00775BDF" w:rsidP="00775BDF">
      <w:pPr>
        <w:pStyle w:val="TextoVieta"/>
        <w:suppressAutoHyphens w:val="0"/>
        <w:spacing w:after="100"/>
        <w:ind w:left="284" w:hanging="284"/>
      </w:pPr>
      <w:r>
        <w:t>Excesivo flujo en una interconexión con Francia y Portugal.</w:t>
      </w:r>
    </w:p>
    <w:p w14:paraId="0366AD95" w14:textId="77777777" w:rsidR="00775BDF" w:rsidRDefault="00775BDF" w:rsidP="00775BDF">
      <w:pPr>
        <w:pStyle w:val="TextoVieta"/>
        <w:suppressAutoHyphens w:val="0"/>
        <w:spacing w:after="100"/>
        <w:ind w:left="284" w:hanging="284"/>
      </w:pPr>
      <w:r>
        <w:t>Ausencia de zonas activas.</w:t>
      </w:r>
    </w:p>
    <w:p w14:paraId="151DE5ED" w14:textId="77777777" w:rsidR="00775BDF" w:rsidRDefault="00775BDF" w:rsidP="00775BDF">
      <w:pPr>
        <w:pStyle w:val="TextoVieta"/>
        <w:suppressAutoHyphens w:val="0"/>
        <w:spacing w:after="100"/>
        <w:ind w:left="284" w:hanging="284"/>
      </w:pPr>
      <w:r>
        <w:t>Desvío del intercambio con Francia y Portugal inválidos.</w:t>
      </w:r>
    </w:p>
    <w:p w14:paraId="370A82CD" w14:textId="77777777" w:rsidR="00775BDF" w:rsidRDefault="00775BDF" w:rsidP="00775BDF">
      <w:pPr>
        <w:pStyle w:val="TextoVieta"/>
        <w:suppressAutoHyphens w:val="0"/>
        <w:spacing w:after="100"/>
        <w:ind w:left="284" w:hanging="284"/>
      </w:pPr>
      <w:r>
        <w:t>Desvío del intercambio en una zona inválida.</w:t>
      </w:r>
    </w:p>
    <w:p w14:paraId="2948B3D0" w14:textId="77777777" w:rsidR="00775BDF" w:rsidRDefault="00775BDF" w:rsidP="00775BDF">
      <w:pPr>
        <w:pStyle w:val="TextonormalREE"/>
      </w:pPr>
      <w:r>
        <w:t>Así como todas las demás que se estimen necesarias para el análisis del comportamiento de la RCP y de cada zona en particular.</w:t>
      </w:r>
    </w:p>
    <w:p w14:paraId="6526F506" w14:textId="77777777" w:rsidR="00775BDF" w:rsidRPr="00186EE3" w:rsidRDefault="00775BDF" w:rsidP="00775BDF">
      <w:pPr>
        <w:pStyle w:val="TtuloREE"/>
        <w:numPr>
          <w:ilvl w:val="0"/>
          <w:numId w:val="8"/>
        </w:numPr>
      </w:pPr>
      <w:r w:rsidRPr="00E001A7">
        <w:t>Parámetros</w:t>
      </w:r>
      <w:r w:rsidRPr="00186EE3">
        <w:rPr>
          <w:bCs/>
        </w:rPr>
        <w:t xml:space="preserve"> utilizados en la regulación compartida</w:t>
      </w:r>
    </w:p>
    <w:p w14:paraId="2292C571" w14:textId="77777777" w:rsidR="00775BDF" w:rsidRDefault="00775BDF" w:rsidP="00775BDF">
      <w:pPr>
        <w:pStyle w:val="TextonormalREE"/>
      </w:pPr>
      <w:r>
        <w:t>A continuación se describen los parámetros que intervienen en la función de la Regulación Compartida, junto con los valores que deben tener en cada momento, tanto en el CECOEL como en el sistema de respaldo.</w:t>
      </w:r>
    </w:p>
    <w:p w14:paraId="73AD46DB" w14:textId="77777777" w:rsidR="00775BDF" w:rsidRDefault="00775BDF" w:rsidP="00775BDF">
      <w:pPr>
        <w:pStyle w:val="TextonormalREE"/>
      </w:pPr>
      <w:r>
        <w:t>Se entiende por parámetros de la RCP las magnitudes que pueden ser introducidas manualmente por el operador, a diferencia de otras variables de la RCP cuyo valor proviene de telemedidas o se calcula durante la ejecución del programa.</w:t>
      </w:r>
    </w:p>
    <w:p w14:paraId="59843259" w14:textId="6606C325" w:rsidR="00775BDF" w:rsidRPr="002F3955" w:rsidRDefault="00775BDF" w:rsidP="00775BDF">
      <w:pPr>
        <w:pStyle w:val="TextonormalREE"/>
      </w:pPr>
      <w:r w:rsidRPr="00296458">
        <w:t>En relación con los valores de dichos parámetros, esta sección debe recoger en cada momento los valores oficiales de los mismos. Por tanto, cualquier modificación del valor de alguno de ellos debe traducirse en una actualización de este apartado</w:t>
      </w:r>
      <w:r>
        <w:t xml:space="preserve">, </w:t>
      </w:r>
      <w:ins w:id="342" w:author="REE" w:date="2021-09-06T18:59:00Z">
        <w:r w:rsidR="00C408B8">
          <w:t>publicándose</w:t>
        </w:r>
      </w:ins>
      <w:del w:id="343" w:author="REE" w:date="2021-09-06T18:59:00Z">
        <w:r>
          <w:delText>contemplando para ello la posibilidad de publicar</w:delText>
        </w:r>
      </w:del>
      <w:r>
        <w:t xml:space="preserve"> a través de </w:t>
      </w:r>
      <w:r w:rsidR="00AB65B5">
        <w:t xml:space="preserve">la Web privada de </w:t>
      </w:r>
      <w:r>
        <w:t>eSIOS la tabla completa de parámetros</w:t>
      </w:r>
      <w:r w:rsidRPr="00296458">
        <w:t>.</w:t>
      </w:r>
      <w:r w:rsidRPr="002F3955">
        <w:t xml:space="preserve"> </w:t>
      </w:r>
    </w:p>
    <w:p w14:paraId="3F8C64A9" w14:textId="77777777" w:rsidR="00775BDF" w:rsidRDefault="00775BDF" w:rsidP="00775BDF">
      <w:pPr>
        <w:pStyle w:val="TextonormalREE"/>
      </w:pPr>
      <w:r>
        <w:t>En cuanto a los valores con actualizaciones periódicas, se indica exclusivamente la periodicidad de su actualización, siendo otro documento u organismo los encargados de su actualización.</w:t>
      </w:r>
    </w:p>
    <w:p w14:paraId="07FE898E" w14:textId="77777777" w:rsidR="00775BDF" w:rsidRDefault="00775BDF" w:rsidP="00775BDF">
      <w:pPr>
        <w:pStyle w:val="TextonormalREE"/>
      </w:pPr>
      <w:r>
        <w:t>Los parámetros utilizados en la Regulación Compartida se pueden clasificar en los siguientes grupos:</w:t>
      </w:r>
    </w:p>
    <w:p w14:paraId="4AEFBE1D" w14:textId="77777777" w:rsidR="00775BDF" w:rsidRDefault="00775BDF" w:rsidP="00775BDF">
      <w:pPr>
        <w:pStyle w:val="TextoVieta"/>
        <w:suppressAutoHyphens w:val="0"/>
        <w:spacing w:after="100"/>
        <w:ind w:left="284" w:hanging="284"/>
      </w:pPr>
      <w:r>
        <w:t>Parámetros generales.</w:t>
      </w:r>
    </w:p>
    <w:p w14:paraId="6A5D3AD8" w14:textId="77777777" w:rsidR="00775BDF" w:rsidRDefault="00775BDF" w:rsidP="00775BDF">
      <w:pPr>
        <w:pStyle w:val="TextoVieta"/>
        <w:suppressAutoHyphens w:val="0"/>
        <w:spacing w:after="100"/>
        <w:ind w:left="284" w:hanging="284"/>
      </w:pPr>
      <w:r>
        <w:t>Parámetros de modos de funcionamiento.</w:t>
      </w:r>
    </w:p>
    <w:p w14:paraId="15A76848" w14:textId="77777777" w:rsidR="00775BDF" w:rsidRDefault="00775BDF" w:rsidP="00775BDF">
      <w:pPr>
        <w:pStyle w:val="TextoVieta"/>
        <w:suppressAutoHyphens w:val="0"/>
        <w:spacing w:after="100"/>
        <w:ind w:left="284" w:hanging="284"/>
      </w:pPr>
      <w:r>
        <w:t>Parámetros para cálculo del r</w:t>
      </w:r>
      <w:r w:rsidRPr="00F94871">
        <w:t>equerimiento total</w:t>
      </w:r>
      <w:r>
        <w:t>.</w:t>
      </w:r>
    </w:p>
    <w:p w14:paraId="525856A4" w14:textId="77777777" w:rsidR="00775BDF" w:rsidRDefault="00775BDF" w:rsidP="00775BDF">
      <w:pPr>
        <w:pStyle w:val="TextoVieta"/>
        <w:suppressAutoHyphens w:val="0"/>
        <w:spacing w:after="100"/>
        <w:ind w:left="284" w:hanging="284"/>
      </w:pPr>
      <w:r>
        <w:lastRenderedPageBreak/>
        <w:t>Parámetros para el f</w:t>
      </w:r>
      <w:r w:rsidRPr="00F94871">
        <w:t>iltrado del desvío de intercambio neto de regulación</w:t>
      </w:r>
      <w:r>
        <w:t>.</w:t>
      </w:r>
    </w:p>
    <w:p w14:paraId="2200AC2B" w14:textId="77777777" w:rsidR="00775BDF" w:rsidRDefault="00775BDF" w:rsidP="00775BDF">
      <w:pPr>
        <w:pStyle w:val="TextoVieta"/>
        <w:suppressAutoHyphens w:val="0"/>
        <w:spacing w:after="100"/>
        <w:ind w:left="284" w:hanging="284"/>
      </w:pPr>
      <w:r>
        <w:t>Parámetros para la supervisión de respuesta de las zonas de regulación.</w:t>
      </w:r>
    </w:p>
    <w:p w14:paraId="0ED9B841" w14:textId="77777777" w:rsidR="00775BDF" w:rsidRDefault="00775BDF" w:rsidP="00416BEC">
      <w:pPr>
        <w:pStyle w:val="TextonormalREE"/>
        <w:spacing w:line="360" w:lineRule="auto"/>
      </w:pPr>
    </w:p>
    <w:tbl>
      <w:tblPr>
        <w:tblW w:w="9237"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1"/>
        <w:gridCol w:w="6567"/>
        <w:gridCol w:w="1559"/>
      </w:tblGrid>
      <w:tr w:rsidR="00C03F14" w:rsidRPr="00F4787F" w14:paraId="5795D834" w14:textId="77777777" w:rsidTr="00F4787F">
        <w:trPr>
          <w:cantSplit/>
        </w:trPr>
        <w:tc>
          <w:tcPr>
            <w:tcW w:w="1111" w:type="dxa"/>
            <w:tcBorders>
              <w:top w:val="single" w:sz="12" w:space="0" w:color="4F81BD" w:themeColor="accent1"/>
              <w:left w:val="nil"/>
              <w:bottom w:val="single" w:sz="12" w:space="0" w:color="4F81BD" w:themeColor="accent1"/>
              <w:right w:val="single" w:sz="12" w:space="0" w:color="4F81BD" w:themeColor="accent1"/>
            </w:tcBorders>
            <w:shd w:val="clear" w:color="auto" w:fill="D9D9D9" w:themeFill="background1" w:themeFillShade="D9"/>
            <w:vAlign w:val="center"/>
          </w:tcPr>
          <w:p w14:paraId="517E45CB"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sz w:val="20"/>
              </w:rPr>
              <w:br w:type="page"/>
            </w:r>
            <w:r w:rsidRPr="00F4787F">
              <w:rPr>
                <w:rFonts w:cs="Arial"/>
                <w:b/>
                <w:sz w:val="20"/>
              </w:rPr>
              <w:t>NOMBRE</w:t>
            </w:r>
          </w:p>
        </w:tc>
        <w:tc>
          <w:tcPr>
            <w:tcW w:w="6567" w:type="dxa"/>
            <w:tcBorders>
              <w:top w:val="single" w:sz="12" w:space="0" w:color="4F81BD" w:themeColor="accent1"/>
              <w:left w:val="single" w:sz="12" w:space="0" w:color="4F81BD" w:themeColor="accent1"/>
              <w:bottom w:val="single" w:sz="12" w:space="0" w:color="4F81BD" w:themeColor="accent1"/>
              <w:right w:val="single" w:sz="12" w:space="0" w:color="4F81BD" w:themeColor="accent1"/>
            </w:tcBorders>
            <w:shd w:val="clear" w:color="auto" w:fill="D9D9D9" w:themeFill="background1" w:themeFillShade="D9"/>
            <w:vAlign w:val="center"/>
          </w:tcPr>
          <w:p w14:paraId="74484EB7"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b/>
                <w:sz w:val="20"/>
              </w:rPr>
              <w:t>DESCRIPCIÓN</w:t>
            </w:r>
          </w:p>
        </w:tc>
        <w:tc>
          <w:tcPr>
            <w:tcW w:w="1559" w:type="dxa"/>
            <w:tcBorders>
              <w:top w:val="single" w:sz="12" w:space="0" w:color="4F81BD" w:themeColor="accent1"/>
              <w:left w:val="single" w:sz="12" w:space="0" w:color="4F81BD" w:themeColor="accent1"/>
              <w:bottom w:val="single" w:sz="12" w:space="0" w:color="4F81BD" w:themeColor="accent1"/>
              <w:right w:val="nil"/>
            </w:tcBorders>
            <w:shd w:val="clear" w:color="auto" w:fill="D9D9D9" w:themeFill="background1" w:themeFillShade="D9"/>
            <w:vAlign w:val="center"/>
          </w:tcPr>
          <w:p w14:paraId="1500B7BF" w14:textId="77777777" w:rsidR="00C03F14" w:rsidRPr="00F4787F" w:rsidRDefault="00C03F14" w:rsidP="00EA7295">
            <w:pPr>
              <w:tabs>
                <w:tab w:val="left" w:pos="1985"/>
                <w:tab w:val="left" w:pos="2977"/>
                <w:tab w:val="left" w:pos="4536"/>
                <w:tab w:val="left" w:pos="4962"/>
                <w:tab w:val="left" w:pos="5529"/>
              </w:tabs>
              <w:ind w:right="43"/>
              <w:jc w:val="center"/>
              <w:rPr>
                <w:rFonts w:cs="Arial"/>
                <w:b/>
                <w:sz w:val="20"/>
              </w:rPr>
            </w:pPr>
            <w:r w:rsidRPr="00F4787F">
              <w:rPr>
                <w:rFonts w:cs="Arial"/>
                <w:b/>
                <w:sz w:val="20"/>
              </w:rPr>
              <w:t>VALOR</w:t>
            </w:r>
          </w:p>
        </w:tc>
      </w:tr>
      <w:tr w:rsidR="00C03F14" w:rsidRPr="00F4787F" w14:paraId="0E476D4F" w14:textId="77777777" w:rsidTr="00F4787F">
        <w:trPr>
          <w:cantSplit/>
        </w:trPr>
        <w:tc>
          <w:tcPr>
            <w:tcW w:w="9237" w:type="dxa"/>
            <w:gridSpan w:val="3"/>
            <w:tcBorders>
              <w:top w:val="single" w:sz="18" w:space="0" w:color="auto"/>
              <w:left w:val="nil"/>
              <w:bottom w:val="single" w:sz="6" w:space="0" w:color="auto"/>
              <w:right w:val="nil"/>
            </w:tcBorders>
            <w:shd w:val="clear" w:color="auto" w:fill="D9D9D9" w:themeFill="background1" w:themeFillShade="D9"/>
            <w:vAlign w:val="center"/>
          </w:tcPr>
          <w:p w14:paraId="2A94171D" w14:textId="77777777" w:rsidR="00C03F14" w:rsidRPr="00F4787F" w:rsidRDefault="00C03F14" w:rsidP="00EA7295">
            <w:pPr>
              <w:tabs>
                <w:tab w:val="left" w:pos="1985"/>
                <w:tab w:val="left" w:pos="2977"/>
                <w:tab w:val="left" w:pos="4536"/>
                <w:tab w:val="left" w:pos="4962"/>
                <w:tab w:val="left" w:pos="5529"/>
              </w:tabs>
              <w:ind w:right="43"/>
              <w:jc w:val="left"/>
              <w:rPr>
                <w:rFonts w:cs="Arial"/>
                <w:sz w:val="20"/>
              </w:rPr>
            </w:pPr>
            <w:r w:rsidRPr="00F4787F">
              <w:rPr>
                <w:rFonts w:cs="Arial"/>
                <w:b/>
                <w:sz w:val="20"/>
              </w:rPr>
              <w:t>Parámetros generales</w:t>
            </w:r>
          </w:p>
        </w:tc>
      </w:tr>
      <w:tr w:rsidR="00C03F14" w:rsidRPr="00F4787F" w14:paraId="59B84824"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53924E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B</w:t>
            </w:r>
          </w:p>
        </w:tc>
        <w:tc>
          <w:tcPr>
            <w:tcW w:w="6567" w:type="dxa"/>
            <w:tcBorders>
              <w:top w:val="single" w:sz="6" w:space="0" w:color="auto"/>
              <w:left w:val="single" w:sz="6" w:space="0" w:color="auto"/>
              <w:bottom w:val="single" w:sz="6" w:space="0" w:color="auto"/>
              <w:right w:val="single" w:sz="6" w:space="0" w:color="auto"/>
            </w:tcBorders>
            <w:vAlign w:val="center"/>
          </w:tcPr>
          <w:p w14:paraId="5C49640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BIAS de España (MW/Hz)</w:t>
            </w:r>
          </w:p>
        </w:tc>
        <w:tc>
          <w:tcPr>
            <w:tcW w:w="1559" w:type="dxa"/>
            <w:tcBorders>
              <w:top w:val="single" w:sz="6" w:space="0" w:color="auto"/>
              <w:left w:val="single" w:sz="6" w:space="0" w:color="auto"/>
              <w:bottom w:val="single" w:sz="6" w:space="0" w:color="auto"/>
              <w:right w:val="nil"/>
            </w:tcBorders>
            <w:vAlign w:val="center"/>
          </w:tcPr>
          <w:p w14:paraId="068FE7B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Anualmente es indicado por ENTSOE</w:t>
            </w:r>
          </w:p>
        </w:tc>
      </w:tr>
      <w:tr w:rsidR="00C03F14" w:rsidRPr="00F4787F" w14:paraId="53637C54"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0DB47AE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G</w:t>
            </w:r>
          </w:p>
        </w:tc>
        <w:tc>
          <w:tcPr>
            <w:tcW w:w="6567" w:type="dxa"/>
            <w:tcBorders>
              <w:top w:val="single" w:sz="6" w:space="0" w:color="auto"/>
              <w:left w:val="single" w:sz="6" w:space="0" w:color="auto"/>
              <w:bottom w:val="single" w:sz="6" w:space="0" w:color="auto"/>
              <w:right w:val="single" w:sz="6" w:space="0" w:color="auto"/>
            </w:tcBorders>
            <w:vAlign w:val="center"/>
          </w:tcPr>
          <w:p w14:paraId="5FDC9483"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Factor de atenuación del desvío de zona</w:t>
            </w:r>
          </w:p>
        </w:tc>
        <w:tc>
          <w:tcPr>
            <w:tcW w:w="1559" w:type="dxa"/>
            <w:tcBorders>
              <w:top w:val="single" w:sz="6" w:space="0" w:color="auto"/>
              <w:left w:val="single" w:sz="6" w:space="0" w:color="auto"/>
              <w:bottom w:val="single" w:sz="6" w:space="0" w:color="auto"/>
              <w:right w:val="nil"/>
            </w:tcBorders>
            <w:vAlign w:val="center"/>
          </w:tcPr>
          <w:p w14:paraId="2C3A4B32" w14:textId="77777777" w:rsidR="00C03F14" w:rsidRPr="00F4787F" w:rsidDel="004C5AD6"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00C03F14" w:rsidRPr="00F4787F" w14:paraId="07587E28"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2AA5811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Δ1</w:t>
            </w:r>
          </w:p>
        </w:tc>
        <w:tc>
          <w:tcPr>
            <w:tcW w:w="6567" w:type="dxa"/>
            <w:tcBorders>
              <w:top w:val="single" w:sz="6" w:space="0" w:color="auto"/>
              <w:left w:val="single" w:sz="6" w:space="0" w:color="auto"/>
              <w:bottom w:val="single" w:sz="6" w:space="0" w:color="auto"/>
              <w:right w:val="single" w:sz="6" w:space="0" w:color="auto"/>
            </w:tcBorders>
            <w:vAlign w:val="center"/>
          </w:tcPr>
          <w:p w14:paraId="2A559896"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decremento de los factores de corrección</w:t>
            </w:r>
          </w:p>
        </w:tc>
        <w:tc>
          <w:tcPr>
            <w:tcW w:w="1559" w:type="dxa"/>
            <w:tcBorders>
              <w:top w:val="single" w:sz="6" w:space="0" w:color="auto"/>
              <w:left w:val="single" w:sz="6" w:space="0" w:color="auto"/>
              <w:bottom w:val="single" w:sz="6" w:space="0" w:color="auto"/>
              <w:right w:val="nil"/>
            </w:tcBorders>
            <w:vAlign w:val="center"/>
          </w:tcPr>
          <w:p w14:paraId="30CB6E7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0,13</w:t>
            </w:r>
          </w:p>
        </w:tc>
      </w:tr>
      <w:tr w:rsidR="00C03F14" w:rsidRPr="00F4787F" w14:paraId="243F0407"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8EC723C"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Δ2</w:t>
            </w:r>
          </w:p>
        </w:tc>
        <w:tc>
          <w:tcPr>
            <w:tcW w:w="6567" w:type="dxa"/>
            <w:tcBorders>
              <w:top w:val="single" w:sz="6" w:space="0" w:color="auto"/>
              <w:left w:val="single" w:sz="6" w:space="0" w:color="auto"/>
              <w:bottom w:val="single" w:sz="6" w:space="0" w:color="auto"/>
              <w:right w:val="single" w:sz="6" w:space="0" w:color="auto"/>
            </w:tcBorders>
            <w:vAlign w:val="center"/>
          </w:tcPr>
          <w:p w14:paraId="51E7605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Constante de incremento de los factores de corrección</w:t>
            </w:r>
          </w:p>
        </w:tc>
        <w:tc>
          <w:tcPr>
            <w:tcW w:w="1559" w:type="dxa"/>
            <w:tcBorders>
              <w:top w:val="single" w:sz="6" w:space="0" w:color="auto"/>
              <w:left w:val="single" w:sz="6" w:space="0" w:color="auto"/>
              <w:bottom w:val="single" w:sz="6" w:space="0" w:color="auto"/>
              <w:right w:val="nil"/>
            </w:tcBorders>
            <w:vAlign w:val="center"/>
          </w:tcPr>
          <w:p w14:paraId="346866D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0,89</w:t>
            </w:r>
          </w:p>
        </w:tc>
      </w:tr>
      <w:tr w:rsidR="00C03F14" w:rsidRPr="00F4787F" w14:paraId="2DA7A07E"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208A4EEC"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NIDLIM</w:t>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7502670F"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 xml:space="preserve">Valor máximo admitido del desvío de programa de la zona de regulación </w:t>
            </w:r>
          </w:p>
        </w:tc>
        <w:tc>
          <w:tcPr>
            <w:tcW w:w="1559" w:type="dxa"/>
            <w:tcBorders>
              <w:top w:val="single" w:sz="6" w:space="0" w:color="auto"/>
              <w:left w:val="single" w:sz="6" w:space="0" w:color="auto"/>
              <w:bottom w:val="single" w:sz="12" w:space="0" w:color="4F81BD" w:themeColor="accent1"/>
              <w:right w:val="nil"/>
            </w:tcBorders>
            <w:vAlign w:val="center"/>
          </w:tcPr>
          <w:p w14:paraId="7838948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+- 3000 MW</w:t>
            </w:r>
          </w:p>
        </w:tc>
      </w:tr>
      <w:tr w:rsidR="00C03F14" w:rsidRPr="00F4787F" w14:paraId="23527CEB" w14:textId="77777777" w:rsidTr="00F4787F">
        <w:trPr>
          <w:cantSplit/>
        </w:trPr>
        <w:tc>
          <w:tcPr>
            <w:tcW w:w="9237" w:type="dxa"/>
            <w:gridSpan w:val="3"/>
            <w:tcBorders>
              <w:top w:val="single" w:sz="12" w:space="0" w:color="4F81BD" w:themeColor="accent1"/>
              <w:left w:val="nil"/>
              <w:bottom w:val="single" w:sz="6" w:space="0" w:color="auto"/>
              <w:right w:val="nil"/>
            </w:tcBorders>
            <w:shd w:val="clear" w:color="auto" w:fill="D9D9D9" w:themeFill="background1" w:themeFillShade="D9"/>
            <w:vAlign w:val="center"/>
          </w:tcPr>
          <w:p w14:paraId="12C4CF54"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Modos de funcionamiento</w:t>
            </w:r>
          </w:p>
        </w:tc>
      </w:tr>
      <w:tr w:rsidR="00C03F14" w:rsidRPr="00F4787F" w14:paraId="0F15B4B3"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2E8F0E13"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CBLIM</w:t>
            </w:r>
          </w:p>
        </w:tc>
        <w:tc>
          <w:tcPr>
            <w:tcW w:w="6567" w:type="dxa"/>
            <w:tcBorders>
              <w:top w:val="single" w:sz="6" w:space="0" w:color="auto"/>
              <w:left w:val="single" w:sz="6" w:space="0" w:color="auto"/>
              <w:bottom w:val="single" w:sz="6" w:space="0" w:color="auto"/>
              <w:right w:val="single" w:sz="6" w:space="0" w:color="auto"/>
            </w:tcBorders>
            <w:vAlign w:val="center"/>
          </w:tcPr>
          <w:p w14:paraId="411BCC6A"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Ciclos para paso a modo Control Block Península</w:t>
            </w:r>
          </w:p>
        </w:tc>
        <w:tc>
          <w:tcPr>
            <w:tcW w:w="1559" w:type="dxa"/>
            <w:tcBorders>
              <w:top w:val="single" w:sz="6" w:space="0" w:color="auto"/>
              <w:left w:val="single" w:sz="6" w:space="0" w:color="auto"/>
              <w:bottom w:val="single" w:sz="6" w:space="0" w:color="auto"/>
              <w:right w:val="nil"/>
            </w:tcBorders>
            <w:vAlign w:val="center"/>
          </w:tcPr>
          <w:p w14:paraId="627DCC5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30 ciclos</w:t>
            </w:r>
          </w:p>
        </w:tc>
      </w:tr>
      <w:tr w:rsidR="00C03F14" w:rsidRPr="00F4787F" w14:paraId="5C52CA5E"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4EC1F13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NTOLIM</w:t>
            </w:r>
          </w:p>
        </w:tc>
        <w:tc>
          <w:tcPr>
            <w:tcW w:w="6567" w:type="dxa"/>
            <w:tcBorders>
              <w:top w:val="single" w:sz="6" w:space="0" w:color="auto"/>
              <w:left w:val="single" w:sz="6" w:space="0" w:color="auto"/>
              <w:bottom w:val="single" w:sz="6" w:space="0" w:color="auto"/>
              <w:right w:val="single" w:sz="6" w:space="0" w:color="auto"/>
            </w:tcBorders>
            <w:vAlign w:val="center"/>
          </w:tcPr>
          <w:p w14:paraId="0150DCE6"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Tiempo muerto hasta paso a modo Suspendido</w:t>
            </w:r>
          </w:p>
        </w:tc>
        <w:tc>
          <w:tcPr>
            <w:tcW w:w="1559" w:type="dxa"/>
            <w:tcBorders>
              <w:top w:val="single" w:sz="6" w:space="0" w:color="auto"/>
              <w:left w:val="single" w:sz="6" w:space="0" w:color="auto"/>
              <w:bottom w:val="single" w:sz="6" w:space="0" w:color="auto"/>
              <w:right w:val="nil"/>
            </w:tcBorders>
            <w:vAlign w:val="center"/>
          </w:tcPr>
          <w:p w14:paraId="1637235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600 segundos</w:t>
            </w:r>
          </w:p>
        </w:tc>
      </w:tr>
      <w:tr w:rsidR="00C03F14" w:rsidRPr="00F4787F" w14:paraId="659E5023"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F2A6BB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OTOLIM</w:t>
            </w:r>
          </w:p>
        </w:tc>
        <w:tc>
          <w:tcPr>
            <w:tcW w:w="6567" w:type="dxa"/>
            <w:tcBorders>
              <w:top w:val="single" w:sz="6" w:space="0" w:color="auto"/>
              <w:left w:val="single" w:sz="6" w:space="0" w:color="auto"/>
              <w:bottom w:val="single" w:sz="6" w:space="0" w:color="auto"/>
              <w:right w:val="single" w:sz="6" w:space="0" w:color="auto"/>
            </w:tcBorders>
            <w:vAlign w:val="center"/>
          </w:tcPr>
          <w:p w14:paraId="49738C32"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Tiempo muerto hasta paso a OFF</w:t>
            </w:r>
          </w:p>
        </w:tc>
        <w:tc>
          <w:tcPr>
            <w:tcW w:w="1559" w:type="dxa"/>
            <w:tcBorders>
              <w:top w:val="single" w:sz="6" w:space="0" w:color="auto"/>
              <w:left w:val="single" w:sz="6" w:space="0" w:color="auto"/>
              <w:bottom w:val="single" w:sz="6" w:space="0" w:color="auto"/>
              <w:right w:val="nil"/>
            </w:tcBorders>
            <w:vAlign w:val="center"/>
          </w:tcPr>
          <w:p w14:paraId="70D63AE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160 s</w:t>
            </w:r>
          </w:p>
        </w:tc>
      </w:tr>
      <w:tr w:rsidR="00C03F14" w:rsidRPr="00F4787F" w14:paraId="46E181CE"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05752CC1"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MFF</w:t>
            </w:r>
          </w:p>
        </w:tc>
        <w:tc>
          <w:tcPr>
            <w:tcW w:w="6567" w:type="dxa"/>
            <w:tcBorders>
              <w:top w:val="single" w:sz="6" w:space="0" w:color="auto"/>
              <w:left w:val="single" w:sz="6" w:space="0" w:color="auto"/>
              <w:bottom w:val="single" w:sz="6" w:space="0" w:color="auto"/>
              <w:right w:val="single" w:sz="6" w:space="0" w:color="auto"/>
            </w:tcBorders>
            <w:vAlign w:val="center"/>
          </w:tcPr>
          <w:p w14:paraId="7B429A03"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Desvío de frecuencia para paso a modo Frozen</w:t>
            </w:r>
          </w:p>
        </w:tc>
        <w:tc>
          <w:tcPr>
            <w:tcW w:w="1559" w:type="dxa"/>
            <w:tcBorders>
              <w:top w:val="single" w:sz="6" w:space="0" w:color="auto"/>
              <w:left w:val="single" w:sz="6" w:space="0" w:color="auto"/>
              <w:bottom w:val="single" w:sz="6" w:space="0" w:color="auto"/>
              <w:right w:val="nil"/>
            </w:tcBorders>
            <w:vAlign w:val="center"/>
          </w:tcPr>
          <w:p w14:paraId="451B643E"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200 mHz</w:t>
            </w:r>
          </w:p>
        </w:tc>
      </w:tr>
      <w:tr w:rsidR="00C03F14" w:rsidRPr="00F4787F" w14:paraId="6B1EFE1D"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543D892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MFT</w:t>
            </w:r>
          </w:p>
        </w:tc>
        <w:tc>
          <w:tcPr>
            <w:tcW w:w="6567" w:type="dxa"/>
            <w:tcBorders>
              <w:top w:val="single" w:sz="6" w:space="0" w:color="auto"/>
              <w:left w:val="single" w:sz="6" w:space="0" w:color="auto"/>
              <w:bottom w:val="single" w:sz="6" w:space="0" w:color="auto"/>
              <w:right w:val="single" w:sz="6" w:space="0" w:color="auto"/>
            </w:tcBorders>
            <w:vAlign w:val="center"/>
          </w:tcPr>
          <w:p w14:paraId="57C3D51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Segundos para paso a modo Frozen</w:t>
            </w:r>
          </w:p>
        </w:tc>
        <w:tc>
          <w:tcPr>
            <w:tcW w:w="1559" w:type="dxa"/>
            <w:tcBorders>
              <w:top w:val="single" w:sz="6" w:space="0" w:color="auto"/>
              <w:left w:val="single" w:sz="6" w:space="0" w:color="auto"/>
              <w:bottom w:val="single" w:sz="6" w:space="0" w:color="auto"/>
              <w:right w:val="nil"/>
            </w:tcBorders>
            <w:vAlign w:val="center"/>
          </w:tcPr>
          <w:p w14:paraId="0ED3B6F8"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 segundos</w:t>
            </w:r>
          </w:p>
        </w:tc>
      </w:tr>
      <w:tr w:rsidR="00C03F14" w:rsidRPr="00F4787F" w14:paraId="58740971"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1F079D51"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UM</w:t>
            </w:r>
          </w:p>
        </w:tc>
        <w:tc>
          <w:tcPr>
            <w:tcW w:w="6567" w:type="dxa"/>
            <w:tcBorders>
              <w:top w:val="single" w:sz="6" w:space="0" w:color="auto"/>
              <w:left w:val="single" w:sz="6" w:space="0" w:color="auto"/>
              <w:bottom w:val="single" w:sz="6" w:space="0" w:color="auto"/>
              <w:right w:val="single" w:sz="6" w:space="0" w:color="auto"/>
            </w:tcBorders>
            <w:vAlign w:val="center"/>
          </w:tcPr>
          <w:p w14:paraId="022AECC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Umbral de desvío de frecuencia para paso a modo Frecuencia</w:t>
            </w:r>
          </w:p>
        </w:tc>
        <w:tc>
          <w:tcPr>
            <w:tcW w:w="1559" w:type="dxa"/>
            <w:tcBorders>
              <w:top w:val="single" w:sz="6" w:space="0" w:color="auto"/>
              <w:left w:val="single" w:sz="6" w:space="0" w:color="auto"/>
              <w:bottom w:val="single" w:sz="6" w:space="0" w:color="auto"/>
              <w:right w:val="nil"/>
            </w:tcBorders>
            <w:vAlign w:val="center"/>
          </w:tcPr>
          <w:p w14:paraId="43CADC59"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200 mHz</w:t>
            </w:r>
          </w:p>
        </w:tc>
      </w:tr>
      <w:tr w:rsidR="00C03F14" w:rsidRPr="00F4787F" w14:paraId="456C9E5D"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769B0CF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BM</w:t>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354E370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de desvío de frecuencia para paso a modo Frecuencia</w:t>
            </w:r>
          </w:p>
        </w:tc>
        <w:tc>
          <w:tcPr>
            <w:tcW w:w="1559" w:type="dxa"/>
            <w:tcBorders>
              <w:top w:val="single" w:sz="6" w:space="0" w:color="auto"/>
              <w:left w:val="single" w:sz="6" w:space="0" w:color="auto"/>
              <w:bottom w:val="single" w:sz="12" w:space="0" w:color="4F81BD" w:themeColor="accent1"/>
              <w:right w:val="nil"/>
            </w:tcBorders>
            <w:vAlign w:val="center"/>
          </w:tcPr>
          <w:p w14:paraId="14A2D25B"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50 mHz</w:t>
            </w:r>
          </w:p>
        </w:tc>
      </w:tr>
      <w:tr w:rsidR="00C03F14" w:rsidRPr="00F4787F" w14:paraId="7FE0BE9C" w14:textId="77777777" w:rsidTr="00F4787F">
        <w:trPr>
          <w:cantSplit/>
        </w:trPr>
        <w:tc>
          <w:tcPr>
            <w:tcW w:w="9237" w:type="dxa"/>
            <w:gridSpan w:val="3"/>
            <w:tcBorders>
              <w:top w:val="single" w:sz="12" w:space="0" w:color="4F81BD" w:themeColor="accent1"/>
              <w:left w:val="nil"/>
              <w:bottom w:val="single" w:sz="6" w:space="0" w:color="auto"/>
              <w:right w:val="nil"/>
            </w:tcBorders>
            <w:shd w:val="clear" w:color="auto" w:fill="D9D9D9" w:themeFill="background1" w:themeFillShade="D9"/>
            <w:vAlign w:val="center"/>
          </w:tcPr>
          <w:p w14:paraId="73041D30"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Requerimiento total de la regulación peninsular</w:t>
            </w:r>
          </w:p>
        </w:tc>
      </w:tr>
      <w:tr w:rsidR="00C03F14" w:rsidRPr="00F4787F" w14:paraId="45FA8AFB"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6BFD5065"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highlight w:val="yellow"/>
              </w:rPr>
            </w:pPr>
            <w:r w:rsidRPr="00F4787F">
              <w:rPr>
                <w:rFonts w:cs="Arial"/>
                <w:sz w:val="20"/>
              </w:rPr>
              <w:t>DBPRR</w:t>
            </w:r>
          </w:p>
        </w:tc>
        <w:tc>
          <w:tcPr>
            <w:tcW w:w="6567" w:type="dxa"/>
            <w:tcBorders>
              <w:top w:val="single" w:sz="6" w:space="0" w:color="auto"/>
              <w:left w:val="single" w:sz="6" w:space="0" w:color="auto"/>
              <w:bottom w:val="single" w:sz="6" w:space="0" w:color="auto"/>
              <w:right w:val="single" w:sz="6" w:space="0" w:color="auto"/>
            </w:tcBorders>
            <w:vAlign w:val="center"/>
          </w:tcPr>
          <w:p w14:paraId="700217EB"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para el cálculo del PRR</w:t>
            </w:r>
          </w:p>
        </w:tc>
        <w:tc>
          <w:tcPr>
            <w:tcW w:w="1559" w:type="dxa"/>
            <w:tcBorders>
              <w:top w:val="single" w:sz="6" w:space="0" w:color="auto"/>
              <w:left w:val="single" w:sz="6" w:space="0" w:color="auto"/>
              <w:bottom w:val="single" w:sz="6" w:space="0" w:color="auto"/>
              <w:right w:val="nil"/>
            </w:tcBorders>
            <w:vAlign w:val="center"/>
          </w:tcPr>
          <w:p w14:paraId="1B5C7B8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 MW</w:t>
            </w:r>
          </w:p>
        </w:tc>
      </w:tr>
      <w:tr w:rsidR="00C03F14" w:rsidRPr="00F4787F" w14:paraId="0C35F349" w14:textId="77777777" w:rsidTr="00F4787F">
        <w:trPr>
          <w:cantSplit/>
        </w:trPr>
        <w:tc>
          <w:tcPr>
            <w:tcW w:w="1111" w:type="dxa"/>
            <w:tcBorders>
              <w:top w:val="single" w:sz="6" w:space="0" w:color="auto"/>
              <w:left w:val="nil"/>
              <w:bottom w:val="single" w:sz="6" w:space="0" w:color="auto"/>
              <w:right w:val="single" w:sz="6" w:space="0" w:color="auto"/>
            </w:tcBorders>
            <w:vAlign w:val="center"/>
          </w:tcPr>
          <w:p w14:paraId="37B2A2D7" w14:textId="3F8CEFF2"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 \h  \* MERGEFORMAT </w:instrText>
            </w:r>
            <w:r w:rsidRPr="001C604A">
              <w:rPr>
                <w:rFonts w:cs="Arial"/>
                <w:sz w:val="20"/>
              </w:rPr>
            </w:r>
            <w:r w:rsidRPr="001C604A">
              <w:rPr>
                <w:rFonts w:cs="Arial"/>
                <w:sz w:val="20"/>
              </w:rPr>
              <w:fldChar w:fldCharType="separate"/>
            </w:r>
            <w:r w:rsidR="005101B8" w:rsidRPr="007A2E96">
              <w:rPr>
                <w:rFonts w:cs="Arial"/>
                <w:sz w:val="20"/>
              </w:rPr>
              <w:t>UMACE</w:t>
            </w:r>
            <w:r w:rsidRPr="001C604A">
              <w:rPr>
                <w:rFonts w:cs="Arial"/>
                <w:sz w:val="20"/>
              </w:rPr>
              <w:fldChar w:fldCharType="end"/>
            </w:r>
          </w:p>
        </w:tc>
        <w:tc>
          <w:tcPr>
            <w:tcW w:w="6567" w:type="dxa"/>
            <w:tcBorders>
              <w:top w:val="single" w:sz="6" w:space="0" w:color="auto"/>
              <w:left w:val="single" w:sz="6" w:space="0" w:color="auto"/>
              <w:bottom w:val="single" w:sz="6" w:space="0" w:color="auto"/>
              <w:right w:val="single" w:sz="6" w:space="0" w:color="auto"/>
            </w:tcBorders>
            <w:vAlign w:val="center"/>
          </w:tcPr>
          <w:p w14:paraId="5B1DDBE9"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Umbral del error de área para modo permisivo</w:t>
            </w:r>
          </w:p>
        </w:tc>
        <w:tc>
          <w:tcPr>
            <w:tcW w:w="1559" w:type="dxa"/>
            <w:tcBorders>
              <w:top w:val="single" w:sz="6" w:space="0" w:color="auto"/>
              <w:left w:val="single" w:sz="6" w:space="0" w:color="auto"/>
              <w:bottom w:val="single" w:sz="6" w:space="0" w:color="auto"/>
              <w:right w:val="nil"/>
            </w:tcBorders>
            <w:vAlign w:val="center"/>
          </w:tcPr>
          <w:p w14:paraId="238A504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100 MW</w:t>
            </w:r>
          </w:p>
        </w:tc>
      </w:tr>
      <w:tr w:rsidR="00C03F14" w:rsidRPr="00F4787F" w14:paraId="6AD511D3" w14:textId="77777777" w:rsidTr="00F4787F">
        <w:trPr>
          <w:cantSplit/>
        </w:trPr>
        <w:tc>
          <w:tcPr>
            <w:tcW w:w="1111" w:type="dxa"/>
            <w:tcBorders>
              <w:top w:val="single" w:sz="6" w:space="0" w:color="auto"/>
              <w:left w:val="nil"/>
              <w:bottom w:val="single" w:sz="12" w:space="0" w:color="4F81BD" w:themeColor="accent1"/>
              <w:right w:val="single" w:sz="6" w:space="0" w:color="auto"/>
            </w:tcBorders>
            <w:vAlign w:val="center"/>
          </w:tcPr>
          <w:p w14:paraId="0CC2DBF0" w14:textId="1CDDDC13"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Cte_UMPDB \h  \* MERGEFORMAT </w:instrText>
            </w:r>
            <w:r w:rsidRPr="001C604A">
              <w:rPr>
                <w:rFonts w:cs="Arial"/>
                <w:sz w:val="20"/>
              </w:rPr>
            </w:r>
            <w:r w:rsidRPr="001C604A">
              <w:rPr>
                <w:rFonts w:cs="Arial"/>
                <w:sz w:val="20"/>
              </w:rPr>
              <w:fldChar w:fldCharType="separate"/>
            </w:r>
            <w:r w:rsidR="005101B8" w:rsidRPr="007A2E96">
              <w:rPr>
                <w:rFonts w:cs="Arial"/>
                <w:sz w:val="20"/>
              </w:rPr>
              <w:t>DBACE</w:t>
            </w:r>
            <w:r w:rsidRPr="001C604A">
              <w:rPr>
                <w:rFonts w:cs="Arial"/>
                <w:sz w:val="20"/>
              </w:rPr>
              <w:fldChar w:fldCharType="end"/>
            </w:r>
          </w:p>
        </w:tc>
        <w:tc>
          <w:tcPr>
            <w:tcW w:w="6567" w:type="dxa"/>
            <w:tcBorders>
              <w:top w:val="single" w:sz="6" w:space="0" w:color="auto"/>
              <w:left w:val="single" w:sz="6" w:space="0" w:color="auto"/>
              <w:bottom w:val="single" w:sz="12" w:space="0" w:color="4F81BD" w:themeColor="accent1"/>
              <w:right w:val="single" w:sz="6" w:space="0" w:color="auto"/>
            </w:tcBorders>
            <w:vAlign w:val="center"/>
          </w:tcPr>
          <w:p w14:paraId="2A7C444E"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Banda muerta del umbral del error de área para modo permisivo</w:t>
            </w:r>
          </w:p>
        </w:tc>
        <w:tc>
          <w:tcPr>
            <w:tcW w:w="1559" w:type="dxa"/>
            <w:tcBorders>
              <w:top w:val="single" w:sz="6" w:space="0" w:color="auto"/>
              <w:left w:val="single" w:sz="6" w:space="0" w:color="auto"/>
              <w:bottom w:val="single" w:sz="12" w:space="0" w:color="4F81BD" w:themeColor="accent1"/>
              <w:right w:val="nil"/>
            </w:tcBorders>
            <w:vAlign w:val="center"/>
          </w:tcPr>
          <w:p w14:paraId="7C552E10"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lang w:val="en-US"/>
              </w:rPr>
              <w:t>25 MW</w:t>
            </w:r>
          </w:p>
        </w:tc>
      </w:tr>
      <w:tr w:rsidR="00C03F14" w:rsidRPr="00F4787F" w14:paraId="726D1ED4"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9237" w:type="dxa"/>
            <w:gridSpan w:val="3"/>
            <w:tcBorders>
              <w:top w:val="single" w:sz="12" w:space="0" w:color="4F81BD" w:themeColor="accent1"/>
              <w:bottom w:val="single" w:sz="6" w:space="0" w:color="auto"/>
            </w:tcBorders>
            <w:shd w:val="clear" w:color="auto" w:fill="D9D9D9" w:themeFill="background1" w:themeFillShade="D9"/>
            <w:vAlign w:val="center"/>
          </w:tcPr>
          <w:p w14:paraId="0B19A8CB"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Filtrado del desvío de intercambio neto de regulación NIDR</w:t>
            </w:r>
          </w:p>
        </w:tc>
      </w:tr>
      <w:tr w:rsidR="00C03F14" w:rsidRPr="00F4787F" w14:paraId="4807DDB0"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top w:val="single" w:sz="6" w:space="0" w:color="auto"/>
            </w:tcBorders>
            <w:vAlign w:val="center"/>
          </w:tcPr>
          <w:p w14:paraId="5F4495DD"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1</w:t>
            </w:r>
          </w:p>
        </w:tc>
        <w:tc>
          <w:tcPr>
            <w:tcW w:w="6567" w:type="dxa"/>
            <w:tcBorders>
              <w:top w:val="single" w:sz="6" w:space="0" w:color="auto"/>
            </w:tcBorders>
            <w:vAlign w:val="center"/>
          </w:tcPr>
          <w:p w14:paraId="65361A05"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acumulador</w:t>
            </w:r>
          </w:p>
        </w:tc>
        <w:tc>
          <w:tcPr>
            <w:tcW w:w="1559" w:type="dxa"/>
            <w:tcBorders>
              <w:top w:val="single" w:sz="6" w:space="0" w:color="auto"/>
            </w:tcBorders>
            <w:vAlign w:val="center"/>
          </w:tcPr>
          <w:p w14:paraId="679130BE"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00C03F14" w:rsidRPr="00F4787F" w14:paraId="55215E18"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0D07BA8"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2</w:t>
            </w:r>
          </w:p>
        </w:tc>
        <w:tc>
          <w:tcPr>
            <w:tcW w:w="6567" w:type="dxa"/>
            <w:vAlign w:val="center"/>
          </w:tcPr>
          <w:p w14:paraId="0924CA41" w14:textId="77777777" w:rsidR="00C03F14" w:rsidRPr="00F4787F" w:rsidRDefault="00C03F14" w:rsidP="00EA7295">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NID</w:t>
            </w:r>
            <w:r w:rsidRPr="00F4787F">
              <w:rPr>
                <w:rFonts w:cs="Arial"/>
                <w:sz w:val="20"/>
                <w:vertAlign w:val="subscript"/>
              </w:rPr>
              <w:t>R</w:t>
            </w:r>
          </w:p>
        </w:tc>
        <w:tc>
          <w:tcPr>
            <w:tcW w:w="1559" w:type="dxa"/>
            <w:vAlign w:val="center"/>
          </w:tcPr>
          <w:p w14:paraId="636FDA94"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60</w:t>
            </w:r>
          </w:p>
        </w:tc>
      </w:tr>
      <w:tr w:rsidR="00C03F14" w:rsidRPr="00F4787F" w14:paraId="237B6805"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C23A1F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3</w:t>
            </w:r>
          </w:p>
        </w:tc>
        <w:tc>
          <w:tcPr>
            <w:tcW w:w="6567" w:type="dxa"/>
            <w:vAlign w:val="center"/>
          </w:tcPr>
          <w:p w14:paraId="7E0AA753" w14:textId="77777777" w:rsidR="00C03F14" w:rsidRPr="00F4787F" w:rsidRDefault="00C03F14" w:rsidP="00EA7295">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 la integral de NID</w:t>
            </w:r>
            <w:r w:rsidRPr="00F4787F">
              <w:rPr>
                <w:rFonts w:cs="Arial"/>
                <w:sz w:val="20"/>
                <w:vertAlign w:val="subscript"/>
              </w:rPr>
              <w:t>R</w:t>
            </w:r>
          </w:p>
        </w:tc>
        <w:tc>
          <w:tcPr>
            <w:tcW w:w="1559" w:type="dxa"/>
            <w:vAlign w:val="center"/>
          </w:tcPr>
          <w:p w14:paraId="79C2065F"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0,05</w:t>
            </w:r>
          </w:p>
        </w:tc>
      </w:tr>
      <w:tr w:rsidR="00C03F14" w:rsidRPr="00F4787F" w14:paraId="2F141618"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bottom w:val="single" w:sz="12" w:space="0" w:color="4F81BD" w:themeColor="accent1"/>
            </w:tcBorders>
            <w:vAlign w:val="center"/>
          </w:tcPr>
          <w:p w14:paraId="505244E2"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4</w:t>
            </w:r>
          </w:p>
        </w:tc>
        <w:tc>
          <w:tcPr>
            <w:tcW w:w="6567" w:type="dxa"/>
            <w:tcBorders>
              <w:bottom w:val="single" w:sz="12" w:space="0" w:color="4F81BD" w:themeColor="accent1"/>
            </w:tcBorders>
            <w:vAlign w:val="center"/>
          </w:tcPr>
          <w:p w14:paraId="7F296D5C" w14:textId="77777777" w:rsidR="00C03F14" w:rsidRPr="00F4787F" w:rsidRDefault="00C03F14" w:rsidP="00EA7295">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del NID</w:t>
            </w:r>
            <w:r w:rsidRPr="00F4787F">
              <w:rPr>
                <w:rFonts w:cs="Arial"/>
                <w:sz w:val="20"/>
                <w:vertAlign w:val="subscript"/>
              </w:rPr>
              <w:t>R</w:t>
            </w:r>
          </w:p>
        </w:tc>
        <w:tc>
          <w:tcPr>
            <w:tcW w:w="1559" w:type="dxa"/>
            <w:tcBorders>
              <w:bottom w:val="single" w:sz="12" w:space="0" w:color="4F81BD" w:themeColor="accent1"/>
            </w:tcBorders>
            <w:vAlign w:val="center"/>
          </w:tcPr>
          <w:p w14:paraId="73556BC3" w14:textId="77777777" w:rsidR="00C03F14" w:rsidRPr="00F4787F" w:rsidRDefault="00C03F14" w:rsidP="00EA7295">
            <w:pPr>
              <w:tabs>
                <w:tab w:val="left" w:pos="1985"/>
                <w:tab w:val="left" w:pos="2977"/>
                <w:tab w:val="left" w:pos="4536"/>
                <w:tab w:val="left" w:pos="4962"/>
                <w:tab w:val="left" w:pos="5529"/>
              </w:tabs>
              <w:ind w:right="43"/>
              <w:jc w:val="center"/>
              <w:rPr>
                <w:rFonts w:cs="Arial"/>
                <w:sz w:val="20"/>
              </w:rPr>
            </w:pPr>
            <w:r w:rsidRPr="00F4787F">
              <w:rPr>
                <w:rFonts w:cs="Arial"/>
                <w:sz w:val="20"/>
              </w:rPr>
              <w:t>1</w:t>
            </w:r>
          </w:p>
        </w:tc>
      </w:tr>
      <w:tr w:rsidR="00C03F14" w:rsidRPr="00F4787F" w14:paraId="166CAB3A"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9237" w:type="dxa"/>
            <w:gridSpan w:val="3"/>
            <w:tcBorders>
              <w:top w:val="single" w:sz="12" w:space="0" w:color="4F81BD" w:themeColor="accent1"/>
              <w:bottom w:val="single" w:sz="6" w:space="0" w:color="auto"/>
            </w:tcBorders>
            <w:shd w:val="clear" w:color="auto" w:fill="D9D9D9" w:themeFill="background1" w:themeFillShade="D9"/>
            <w:vAlign w:val="center"/>
          </w:tcPr>
          <w:p w14:paraId="30A0731B" w14:textId="77777777" w:rsidR="00C03F14" w:rsidRPr="00F4787F" w:rsidRDefault="00C03F14" w:rsidP="00EA7295">
            <w:pPr>
              <w:tabs>
                <w:tab w:val="left" w:pos="1985"/>
                <w:tab w:val="left" w:pos="2977"/>
                <w:tab w:val="left" w:pos="4536"/>
                <w:tab w:val="left" w:pos="4962"/>
                <w:tab w:val="left" w:pos="5529"/>
              </w:tabs>
              <w:ind w:right="43"/>
              <w:jc w:val="left"/>
              <w:rPr>
                <w:rFonts w:cs="Arial"/>
                <w:b/>
                <w:sz w:val="20"/>
              </w:rPr>
            </w:pPr>
            <w:r w:rsidRPr="00F4787F">
              <w:rPr>
                <w:rFonts w:cs="Arial"/>
                <w:b/>
                <w:sz w:val="20"/>
              </w:rPr>
              <w:t>Supervisión de respuesta de las zonas de regulación</w:t>
            </w:r>
          </w:p>
        </w:tc>
      </w:tr>
      <w:tr w:rsidR="00C03F14" w:rsidRPr="00F4787F" w14:paraId="22541036"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tcBorders>
              <w:top w:val="single" w:sz="6" w:space="0" w:color="auto"/>
            </w:tcBorders>
            <w:vAlign w:val="center"/>
          </w:tcPr>
          <w:p w14:paraId="61F1906F" w14:textId="0650917C"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Cte_T1i \h  \* MERGEFORMAT </w:instrText>
            </w:r>
            <w:r w:rsidRPr="001C604A">
              <w:rPr>
                <w:rFonts w:cs="Arial"/>
                <w:sz w:val="20"/>
              </w:rPr>
            </w:r>
            <w:r w:rsidRPr="001C604A">
              <w:rPr>
                <w:rFonts w:cs="Arial"/>
                <w:sz w:val="20"/>
              </w:rPr>
              <w:fldChar w:fldCharType="separate"/>
            </w:r>
            <w:r w:rsidR="005101B8" w:rsidRPr="007A2E96">
              <w:rPr>
                <w:rFonts w:cs="Arial"/>
                <w:sz w:val="20"/>
              </w:rPr>
              <w:t>T1i</w:t>
            </w:r>
            <w:r w:rsidRPr="001C604A">
              <w:rPr>
                <w:rFonts w:cs="Arial"/>
                <w:sz w:val="20"/>
              </w:rPr>
              <w:fldChar w:fldCharType="end"/>
            </w:r>
          </w:p>
        </w:tc>
        <w:tc>
          <w:tcPr>
            <w:tcW w:w="6567" w:type="dxa"/>
            <w:tcBorders>
              <w:top w:val="single" w:sz="6" w:space="0" w:color="auto"/>
            </w:tcBorders>
            <w:vAlign w:val="center"/>
          </w:tcPr>
          <w:p w14:paraId="0B3ECD4A"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filtrado de respuesta de zona</w:t>
            </w:r>
          </w:p>
        </w:tc>
        <w:tc>
          <w:tcPr>
            <w:tcW w:w="1559" w:type="dxa"/>
            <w:tcBorders>
              <w:top w:val="single" w:sz="6" w:space="0" w:color="auto"/>
            </w:tcBorders>
            <w:vAlign w:val="center"/>
          </w:tcPr>
          <w:p w14:paraId="035656FE"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100</w:t>
            </w:r>
          </w:p>
        </w:tc>
      </w:tr>
      <w:tr w:rsidR="00C03F14" w:rsidRPr="00F4787F" w14:paraId="0AE05AA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0DFEBB77" w14:textId="5BE9E796"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Cte_T2i \h  \* MERGEFORMAT </w:instrText>
            </w:r>
            <w:r w:rsidRPr="001C604A">
              <w:rPr>
                <w:rFonts w:cs="Arial"/>
                <w:sz w:val="20"/>
              </w:rPr>
            </w:r>
            <w:r w:rsidRPr="001C604A">
              <w:rPr>
                <w:rFonts w:cs="Arial"/>
                <w:sz w:val="20"/>
              </w:rPr>
              <w:fldChar w:fldCharType="separate"/>
            </w:r>
            <w:r w:rsidR="005101B8" w:rsidRPr="007A2E96">
              <w:rPr>
                <w:rFonts w:cs="Arial"/>
                <w:sz w:val="20"/>
              </w:rPr>
              <w:t>T2i</w:t>
            </w:r>
            <w:r w:rsidRPr="001C604A">
              <w:rPr>
                <w:rFonts w:cs="Arial"/>
                <w:sz w:val="20"/>
              </w:rPr>
              <w:fldChar w:fldCharType="end"/>
            </w:r>
          </w:p>
        </w:tc>
        <w:tc>
          <w:tcPr>
            <w:tcW w:w="6567" w:type="dxa"/>
            <w:vAlign w:val="center"/>
          </w:tcPr>
          <w:p w14:paraId="006A818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filtrado de error de seguimiento</w:t>
            </w:r>
          </w:p>
        </w:tc>
        <w:tc>
          <w:tcPr>
            <w:tcW w:w="1559" w:type="dxa"/>
            <w:vAlign w:val="center"/>
          </w:tcPr>
          <w:p w14:paraId="10F7BB7D"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13,3</w:t>
            </w:r>
          </w:p>
        </w:tc>
      </w:tr>
      <w:tr w:rsidR="00C03F14" w:rsidRPr="00F4787F" w14:paraId="5A63C47E"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5C031033"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lang w:val="en-US"/>
              </w:rPr>
            </w:pPr>
            <w:r w:rsidRPr="001C604A">
              <w:rPr>
                <w:rFonts w:cs="Arial"/>
                <w:sz w:val="20"/>
                <w:lang w:val="en-US"/>
              </w:rPr>
              <w:t xml:space="preserve">K2 </w:t>
            </w:r>
          </w:p>
        </w:tc>
        <w:tc>
          <w:tcPr>
            <w:tcW w:w="6567" w:type="dxa"/>
            <w:vAlign w:val="center"/>
          </w:tcPr>
          <w:p w14:paraId="7C914DF3"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para el cálculo del umbral de mala respuesta</w:t>
            </w:r>
          </w:p>
        </w:tc>
        <w:tc>
          <w:tcPr>
            <w:tcW w:w="1559" w:type="dxa"/>
            <w:vAlign w:val="center"/>
          </w:tcPr>
          <w:p w14:paraId="6D686E7E"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7 %</w:t>
            </w:r>
          </w:p>
        </w:tc>
      </w:tr>
      <w:tr w:rsidR="00C03F14" w:rsidRPr="00F4787F" w14:paraId="4BEECC10"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40760531" w14:textId="37663F68"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Cte_K3_ATLIM \h  \* MERGEFORMAT </w:instrText>
            </w:r>
            <w:r w:rsidRPr="001C604A">
              <w:rPr>
                <w:rFonts w:cs="Arial"/>
                <w:sz w:val="20"/>
              </w:rPr>
            </w:r>
            <w:r w:rsidRPr="001C604A">
              <w:rPr>
                <w:rFonts w:cs="Arial"/>
                <w:sz w:val="20"/>
              </w:rPr>
              <w:fldChar w:fldCharType="separate"/>
            </w:r>
            <w:r w:rsidR="005101B8" w:rsidRPr="007A2E96">
              <w:rPr>
                <w:rFonts w:cs="Arial"/>
                <w:sz w:val="20"/>
              </w:rPr>
              <w:t>K3</w:t>
            </w:r>
            <w:r w:rsidRPr="001C604A">
              <w:rPr>
                <w:rFonts w:cs="Arial"/>
                <w:sz w:val="20"/>
              </w:rPr>
              <w:fldChar w:fldCharType="end"/>
            </w:r>
          </w:p>
        </w:tc>
        <w:tc>
          <w:tcPr>
            <w:tcW w:w="6567" w:type="dxa"/>
            <w:vAlign w:val="center"/>
          </w:tcPr>
          <w:p w14:paraId="0AB2067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 xml:space="preserve">Constante para limitar el valor del error retardado de zona </w:t>
            </w:r>
          </w:p>
        </w:tc>
        <w:tc>
          <w:tcPr>
            <w:tcW w:w="1559" w:type="dxa"/>
            <w:vAlign w:val="center"/>
          </w:tcPr>
          <w:p w14:paraId="6AAEB8A7"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2</w:t>
            </w:r>
          </w:p>
        </w:tc>
      </w:tr>
      <w:tr w:rsidR="00C03F14" w:rsidRPr="00F4787F" w14:paraId="6DB0D223"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23176325" w14:textId="689B516B"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Cte_K4_ATLIM \h  \* MERGEFORMAT </w:instrText>
            </w:r>
            <w:r w:rsidRPr="001C604A">
              <w:rPr>
                <w:rFonts w:cs="Arial"/>
                <w:sz w:val="20"/>
              </w:rPr>
            </w:r>
            <w:r w:rsidRPr="001C604A">
              <w:rPr>
                <w:rFonts w:cs="Arial"/>
                <w:sz w:val="20"/>
              </w:rPr>
              <w:fldChar w:fldCharType="separate"/>
            </w:r>
            <w:r w:rsidR="005101B8" w:rsidRPr="007A2E96">
              <w:rPr>
                <w:rFonts w:cs="Arial"/>
                <w:sz w:val="20"/>
              </w:rPr>
              <w:t>K4</w:t>
            </w:r>
            <w:r w:rsidRPr="001C604A">
              <w:rPr>
                <w:rFonts w:cs="Arial"/>
                <w:sz w:val="20"/>
              </w:rPr>
              <w:fldChar w:fldCharType="end"/>
            </w:r>
          </w:p>
        </w:tc>
        <w:tc>
          <w:tcPr>
            <w:tcW w:w="6567" w:type="dxa"/>
            <w:vAlign w:val="center"/>
          </w:tcPr>
          <w:p w14:paraId="53435A68"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Valor mínimo del umbral de mala respuesta</w:t>
            </w:r>
          </w:p>
        </w:tc>
        <w:tc>
          <w:tcPr>
            <w:tcW w:w="1559" w:type="dxa"/>
            <w:vAlign w:val="center"/>
          </w:tcPr>
          <w:p w14:paraId="59F02B0F"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00C03F14" w:rsidRPr="00F4787F" w14:paraId="43093175"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337A73F0" w14:textId="298F7181"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Cte_ATDB \h  \* MERGEFORMAT </w:instrText>
            </w:r>
            <w:r w:rsidRPr="001C604A">
              <w:rPr>
                <w:rFonts w:cs="Arial"/>
                <w:sz w:val="20"/>
              </w:rPr>
            </w:r>
            <w:r w:rsidRPr="001C604A">
              <w:rPr>
                <w:rFonts w:cs="Arial"/>
                <w:sz w:val="20"/>
              </w:rPr>
              <w:fldChar w:fldCharType="separate"/>
            </w:r>
            <w:r w:rsidR="005101B8" w:rsidRPr="007A2E96">
              <w:rPr>
                <w:rFonts w:cs="Arial"/>
                <w:sz w:val="20"/>
              </w:rPr>
              <w:t>ATDB</w:t>
            </w:r>
            <w:r w:rsidRPr="001C604A">
              <w:rPr>
                <w:rFonts w:cs="Arial"/>
                <w:sz w:val="20"/>
              </w:rPr>
              <w:fldChar w:fldCharType="end"/>
            </w:r>
          </w:p>
        </w:tc>
        <w:tc>
          <w:tcPr>
            <w:tcW w:w="6567" w:type="dxa"/>
            <w:vAlign w:val="center"/>
          </w:tcPr>
          <w:p w14:paraId="7BBE9553"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Banda muerta del umbral de mala respuesta</w:t>
            </w:r>
          </w:p>
        </w:tc>
        <w:tc>
          <w:tcPr>
            <w:tcW w:w="1559" w:type="dxa"/>
            <w:vAlign w:val="center"/>
          </w:tcPr>
          <w:p w14:paraId="59739ADF"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10 %</w:t>
            </w:r>
          </w:p>
        </w:tc>
      </w:tr>
      <w:tr w:rsidR="00C03F14" w:rsidRPr="00F4787F" w14:paraId="6AEF3A1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52BB242E" w14:textId="7F023076"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Cte_NPK2 \h  \* MERGEFORMAT </w:instrText>
            </w:r>
            <w:r w:rsidRPr="001C604A">
              <w:rPr>
                <w:rFonts w:cs="Arial"/>
                <w:sz w:val="20"/>
              </w:rPr>
            </w:r>
            <w:r w:rsidRPr="001C604A">
              <w:rPr>
                <w:rFonts w:cs="Arial"/>
                <w:sz w:val="20"/>
              </w:rPr>
              <w:fldChar w:fldCharType="separate"/>
            </w:r>
            <w:r w:rsidR="005101B8" w:rsidRPr="007A2E96">
              <w:rPr>
                <w:rFonts w:cs="Arial"/>
                <w:sz w:val="20"/>
              </w:rPr>
              <w:t>NPK2</w:t>
            </w:r>
            <w:r w:rsidRPr="001C604A">
              <w:rPr>
                <w:rFonts w:cs="Arial"/>
                <w:sz w:val="20"/>
              </w:rPr>
              <w:fldChar w:fldCharType="end"/>
            </w:r>
          </w:p>
        </w:tc>
        <w:tc>
          <w:tcPr>
            <w:tcW w:w="6567" w:type="dxa"/>
            <w:vAlign w:val="center"/>
          </w:tcPr>
          <w:p w14:paraId="7067C7E8"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para la inicialización del error retardado</w:t>
            </w:r>
          </w:p>
        </w:tc>
        <w:tc>
          <w:tcPr>
            <w:tcW w:w="1559" w:type="dxa"/>
            <w:vAlign w:val="center"/>
          </w:tcPr>
          <w:p w14:paraId="586D0F42"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00C03F14" w:rsidRPr="00F4787F" w14:paraId="575745BC"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7695038F" w14:textId="120A0D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Cte_KD \h  \* MERGEFORMAT </w:instrText>
            </w:r>
            <w:r w:rsidRPr="001C604A">
              <w:rPr>
                <w:rFonts w:cs="Arial"/>
                <w:sz w:val="20"/>
              </w:rPr>
            </w:r>
            <w:r w:rsidRPr="001C604A">
              <w:rPr>
                <w:rFonts w:cs="Arial"/>
                <w:sz w:val="20"/>
              </w:rPr>
              <w:fldChar w:fldCharType="separate"/>
            </w:r>
            <w:r w:rsidR="005101B8" w:rsidRPr="007A2E96">
              <w:rPr>
                <w:rFonts w:cs="Arial"/>
                <w:sz w:val="20"/>
              </w:rPr>
              <w:t>KD</w:t>
            </w:r>
            <w:r w:rsidRPr="001C604A">
              <w:rPr>
                <w:rFonts w:cs="Arial"/>
                <w:sz w:val="20"/>
              </w:rPr>
              <w:fldChar w:fldCharType="end"/>
            </w:r>
          </w:p>
        </w:tc>
        <w:tc>
          <w:tcPr>
            <w:tcW w:w="6567" w:type="dxa"/>
            <w:vAlign w:val="center"/>
          </w:tcPr>
          <w:p w14:paraId="4DB67890"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Umbral del PRR para el cálculo del LPRR</w:t>
            </w:r>
          </w:p>
        </w:tc>
        <w:tc>
          <w:tcPr>
            <w:tcW w:w="1559" w:type="dxa"/>
            <w:vAlign w:val="center"/>
          </w:tcPr>
          <w:p w14:paraId="6C3C10A4"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25 MW</w:t>
            </w:r>
          </w:p>
        </w:tc>
      </w:tr>
      <w:tr w:rsidR="00C03F14" w:rsidRPr="00F4787F" w14:paraId="5979826B"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4A1B1556" w14:textId="26B3459B" w:rsidR="00C03F14" w:rsidRPr="001C604A" w:rsidRDefault="00C03F14" w:rsidP="00EA7295">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Cte_KMAX \h  \* MERGEFORMAT </w:instrText>
            </w:r>
            <w:r w:rsidRPr="001C604A">
              <w:rPr>
                <w:rFonts w:cs="Arial"/>
                <w:sz w:val="20"/>
              </w:rPr>
            </w:r>
            <w:r w:rsidRPr="001C604A">
              <w:rPr>
                <w:rFonts w:cs="Arial"/>
                <w:sz w:val="20"/>
              </w:rPr>
              <w:fldChar w:fldCharType="separate"/>
            </w:r>
            <w:r w:rsidR="005101B8" w:rsidRPr="007A2E96">
              <w:rPr>
                <w:rFonts w:cs="Arial"/>
                <w:sz w:val="20"/>
              </w:rPr>
              <w:t>KMAX</w:t>
            </w:r>
            <w:r w:rsidRPr="001C604A">
              <w:rPr>
                <w:rFonts w:cs="Arial"/>
                <w:sz w:val="20"/>
              </w:rPr>
              <w:fldChar w:fldCharType="end"/>
            </w:r>
          </w:p>
        </w:tc>
        <w:tc>
          <w:tcPr>
            <w:tcW w:w="6567" w:type="dxa"/>
            <w:vAlign w:val="center"/>
          </w:tcPr>
          <w:p w14:paraId="0C0E6E7E"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Máximo de la suma de los factores de participación de las zonas</w:t>
            </w:r>
          </w:p>
        </w:tc>
        <w:tc>
          <w:tcPr>
            <w:tcW w:w="1559" w:type="dxa"/>
            <w:vAlign w:val="center"/>
          </w:tcPr>
          <w:p w14:paraId="20B1A0FB"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3</w:t>
            </w:r>
          </w:p>
        </w:tc>
      </w:tr>
      <w:tr w:rsidR="00C03F14" w:rsidRPr="00F4787F" w14:paraId="6D54AA1F" w14:textId="77777777" w:rsidTr="00F4787F">
        <w:tblPrEx>
          <w:tblBorders>
            <w:top w:val="none" w:sz="0" w:space="0" w:color="auto"/>
            <w:left w:val="none" w:sz="0" w:space="0" w:color="auto"/>
            <w:bottom w:val="single" w:sz="18" w:space="0" w:color="auto"/>
            <w:right w:val="none" w:sz="0" w:space="0" w:color="auto"/>
            <w:insideH w:val="single" w:sz="6" w:space="0" w:color="auto"/>
            <w:insideV w:val="single" w:sz="6" w:space="0" w:color="auto"/>
          </w:tblBorders>
        </w:tblPrEx>
        <w:trPr>
          <w:cantSplit/>
        </w:trPr>
        <w:tc>
          <w:tcPr>
            <w:tcW w:w="1111" w:type="dxa"/>
            <w:vAlign w:val="center"/>
          </w:tcPr>
          <w:p w14:paraId="258D166B" w14:textId="468207B3"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Cte_T_filtro_Francia \h  \* MERGEFORMAT </w:instrText>
            </w:r>
            <w:r w:rsidRPr="001C604A">
              <w:rPr>
                <w:rFonts w:cs="Arial"/>
                <w:sz w:val="20"/>
              </w:rPr>
            </w:r>
            <w:r w:rsidRPr="001C604A">
              <w:rPr>
                <w:rFonts w:cs="Arial"/>
                <w:sz w:val="20"/>
              </w:rPr>
              <w:fldChar w:fldCharType="separate"/>
            </w:r>
            <w:r w:rsidR="005101B8" w:rsidRPr="007A2E96">
              <w:rPr>
                <w:rFonts w:cs="Arial"/>
                <w:sz w:val="20"/>
              </w:rPr>
              <w:t>T</w:t>
            </w:r>
            <w:r w:rsidRPr="001C604A">
              <w:rPr>
                <w:rFonts w:cs="Arial"/>
                <w:sz w:val="20"/>
              </w:rPr>
              <w:fldChar w:fldCharType="end"/>
            </w:r>
          </w:p>
        </w:tc>
        <w:tc>
          <w:tcPr>
            <w:tcW w:w="6567" w:type="dxa"/>
            <w:vAlign w:val="center"/>
          </w:tcPr>
          <w:p w14:paraId="30A1CEA7" w14:textId="77777777" w:rsidR="00C03F14" w:rsidRPr="001C604A" w:rsidRDefault="00C03F14" w:rsidP="00EA7295">
            <w:pPr>
              <w:tabs>
                <w:tab w:val="left" w:pos="1985"/>
                <w:tab w:val="left" w:pos="2977"/>
                <w:tab w:val="left" w:pos="4536"/>
                <w:tab w:val="left" w:pos="4962"/>
                <w:tab w:val="left" w:pos="5529"/>
              </w:tabs>
              <w:ind w:right="43"/>
              <w:rPr>
                <w:rFonts w:cs="Arial"/>
                <w:sz w:val="20"/>
              </w:rPr>
            </w:pPr>
            <w:r w:rsidRPr="001C604A">
              <w:rPr>
                <w:rFonts w:cs="Arial"/>
                <w:sz w:val="20"/>
              </w:rPr>
              <w:t>Constante de tiempo de filtrado de flujo de potencia activa por interconexión con Francia</w:t>
            </w:r>
          </w:p>
        </w:tc>
        <w:tc>
          <w:tcPr>
            <w:tcW w:w="1559" w:type="dxa"/>
            <w:vAlign w:val="center"/>
          </w:tcPr>
          <w:p w14:paraId="4A81B6F5" w14:textId="77777777" w:rsidR="00C03F14" w:rsidRPr="001C604A" w:rsidRDefault="00C03F14" w:rsidP="00EA7295">
            <w:pPr>
              <w:tabs>
                <w:tab w:val="left" w:pos="1985"/>
                <w:tab w:val="left" w:pos="2977"/>
                <w:tab w:val="left" w:pos="4536"/>
                <w:tab w:val="left" w:pos="4962"/>
                <w:tab w:val="left" w:pos="5529"/>
              </w:tabs>
              <w:ind w:right="43"/>
              <w:jc w:val="center"/>
              <w:rPr>
                <w:rFonts w:cs="Arial"/>
                <w:sz w:val="20"/>
              </w:rPr>
            </w:pPr>
            <w:r w:rsidRPr="001C604A">
              <w:rPr>
                <w:rFonts w:cs="Arial"/>
                <w:sz w:val="20"/>
              </w:rPr>
              <w:t>13,3 s</w:t>
            </w:r>
          </w:p>
        </w:tc>
      </w:tr>
    </w:tbl>
    <w:p w14:paraId="468B30C9" w14:textId="60728AB1" w:rsidR="009C3E12" w:rsidRPr="009D58E3" w:rsidRDefault="009C3E12" w:rsidP="007C50DD">
      <w:pPr>
        <w:pStyle w:val="TextonormalREE"/>
        <w:spacing w:line="360" w:lineRule="auto"/>
        <w:rPr>
          <w:color w:val="000000" w:themeColor="text1"/>
        </w:rPr>
      </w:pPr>
      <w:bookmarkStart w:id="344" w:name="_GoBack"/>
      <w:bookmarkEnd w:id="0"/>
      <w:bookmarkEnd w:id="344"/>
    </w:p>
    <w:sectPr w:rsidR="009C3E12" w:rsidRPr="009D58E3" w:rsidSect="008B04B0">
      <w:headerReference w:type="default" r:id="rId11"/>
      <w:footerReference w:type="default" r:id="rId12"/>
      <w:footerReference w:type="first" r:id="rId13"/>
      <w:pgSz w:w="11906" w:h="16838" w:code="9"/>
      <w:pgMar w:top="1134" w:right="851" w:bottom="1021" w:left="1701" w:header="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B3821" w14:textId="77777777" w:rsidR="00753D08" w:rsidRDefault="00753D08">
      <w:pPr>
        <w:spacing w:before="0"/>
      </w:pPr>
      <w:r>
        <w:separator/>
      </w:r>
    </w:p>
  </w:endnote>
  <w:endnote w:type="continuationSeparator" w:id="0">
    <w:p w14:paraId="56FF9521" w14:textId="77777777" w:rsidR="00753D08" w:rsidRDefault="00753D08">
      <w:pPr>
        <w:spacing w:before="0"/>
      </w:pPr>
      <w:r>
        <w:continuationSeparator/>
      </w:r>
    </w:p>
  </w:endnote>
  <w:endnote w:type="continuationNotice" w:id="1">
    <w:p w14:paraId="43C500E6" w14:textId="77777777" w:rsidR="00753D08" w:rsidRDefault="00753D0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rlow Semi Condensed">
    <w:altName w:val="Cambria"/>
    <w:panose1 w:val="00000506000000000000"/>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GreekC">
    <w:panose1 w:val="00000400000000000000"/>
    <w:charset w:val="00"/>
    <w:family w:val="auto"/>
    <w:pitch w:val="variable"/>
    <w:sig w:usb0="20002A87" w:usb1="00000000" w:usb2="00000000"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4246207"/>
      <w:docPartObj>
        <w:docPartGallery w:val="Page Numbers (Bottom of Page)"/>
        <w:docPartUnique/>
      </w:docPartObj>
    </w:sdtPr>
    <w:sdtEndPr/>
    <w:sdtContent>
      <w:p w14:paraId="22DBCDD5" w14:textId="3724E049" w:rsidR="000F03E2" w:rsidRDefault="000F03E2">
        <w:pPr>
          <w:pStyle w:val="Piedepgina"/>
          <w:jc w:val="right"/>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DC799" w14:textId="77777777" w:rsidR="000F03E2" w:rsidRDefault="000F03E2">
    <w:pPr>
      <w:spacing w:before="0"/>
    </w:pPr>
  </w:p>
  <w:p w14:paraId="07DF0F21" w14:textId="77777777" w:rsidR="000F03E2" w:rsidRDefault="000F03E2">
    <w:pPr>
      <w:spacing w:before="0"/>
    </w:pPr>
  </w:p>
  <w:p w14:paraId="13541099" w14:textId="77777777" w:rsidR="000F03E2" w:rsidRDefault="000F03E2">
    <w:pPr>
      <w:spacing w:before="0"/>
    </w:pPr>
  </w:p>
  <w:p w14:paraId="1B0D8C7C" w14:textId="77777777" w:rsidR="000F03E2" w:rsidRDefault="000F03E2">
    <w:pP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CA0CB" w14:textId="77777777" w:rsidR="00753D08" w:rsidRDefault="00753D08">
      <w:pPr>
        <w:spacing w:before="0"/>
      </w:pPr>
      <w:r>
        <w:separator/>
      </w:r>
    </w:p>
  </w:footnote>
  <w:footnote w:type="continuationSeparator" w:id="0">
    <w:p w14:paraId="7D41C416" w14:textId="77777777" w:rsidR="00753D08" w:rsidRDefault="00753D08">
      <w:pPr>
        <w:spacing w:before="0"/>
      </w:pPr>
      <w:r>
        <w:continuationSeparator/>
      </w:r>
    </w:p>
  </w:footnote>
  <w:footnote w:type="continuationNotice" w:id="1">
    <w:p w14:paraId="7F7BFA70" w14:textId="77777777" w:rsidR="00753D08" w:rsidRDefault="00753D08">
      <w:pPr>
        <w:spacing w:before="0"/>
      </w:pPr>
    </w:p>
  </w:footnote>
  <w:footnote w:id="2">
    <w:p w14:paraId="0BE9F42E" w14:textId="0F254CDD" w:rsidR="000F03E2" w:rsidRPr="00F4787F" w:rsidRDefault="000F03E2" w:rsidP="00775BDF">
      <w:pPr>
        <w:pStyle w:val="Textonotapie"/>
        <w:rPr>
          <w:rFonts w:cs="Arial"/>
        </w:rPr>
      </w:pPr>
      <w:r w:rsidRPr="00F4787F">
        <w:rPr>
          <w:rStyle w:val="Refdenotaalpie"/>
          <w:rFonts w:cs="Arial"/>
        </w:rPr>
        <w:footnoteRef/>
      </w:r>
      <w:r w:rsidRPr="00F4787F">
        <w:rPr>
          <w:rFonts w:cs="Arial"/>
        </w:rPr>
        <w:t xml:space="preserve"> Se entiende por límites reales los límites alcanzables de cada </w:t>
      </w:r>
      <w:r>
        <w:rPr>
          <w:rFonts w:cs="Arial"/>
        </w:rPr>
        <w:t>unidad</w:t>
      </w:r>
      <w:r w:rsidRPr="00F4787F">
        <w:rPr>
          <w:rFonts w:cs="Arial"/>
        </w:rPr>
        <w:t xml:space="preserve"> cumpliendo los requisitos de velocidad de respuesta del servicio de regulación secundaria.</w:t>
      </w:r>
    </w:p>
  </w:footnote>
  <w:footnote w:id="3">
    <w:p w14:paraId="294935E5" w14:textId="77777777" w:rsidR="000F03E2" w:rsidRPr="00610C2E" w:rsidRDefault="000F03E2" w:rsidP="00775BDF">
      <w:pPr>
        <w:pStyle w:val="Textonotapie"/>
        <w:rPr>
          <w:rFonts w:cs="Arial"/>
        </w:rPr>
      </w:pPr>
      <w:r w:rsidRPr="00610C2E">
        <w:rPr>
          <w:rStyle w:val="Refdenotaalpie"/>
          <w:rFonts w:cs="Arial"/>
        </w:rPr>
        <w:footnoteRef/>
      </w:r>
      <w:r w:rsidRPr="00610C2E">
        <w:rPr>
          <w:rFonts w:cs="Arial"/>
        </w:rPr>
        <w:t xml:space="preserve"> La RCP dispone de varias medidas de frecuencia ordenadas por prioridad.</w:t>
      </w:r>
    </w:p>
  </w:footnote>
  <w:footnote w:id="4">
    <w:p w14:paraId="78A559F8" w14:textId="77777777" w:rsidR="000F03E2" w:rsidRPr="00610C2E" w:rsidRDefault="000F03E2" w:rsidP="00775BDF">
      <w:pPr>
        <w:pStyle w:val="Textonotapie"/>
        <w:rPr>
          <w:rFonts w:cs="Arial"/>
        </w:rPr>
      </w:pPr>
      <w:r w:rsidRPr="00610C2E">
        <w:rPr>
          <w:rStyle w:val="Refdenotaalpie"/>
          <w:rFonts w:cs="Arial"/>
        </w:rPr>
        <w:footnoteRef/>
      </w:r>
      <w:r w:rsidRPr="00610C2E">
        <w:rPr>
          <w:rFonts w:cs="Arial"/>
        </w:rPr>
        <w:t xml:space="preserve"> Nótese que el desvío de la frecuencia se calcula respecto al valor programado (dictado por</w:t>
      </w:r>
      <w:del w:id="91" w:author="REE" w:date="2021-09-08T11:40:00Z">
        <w:r w:rsidRPr="00610C2E" w:rsidDel="00AE13B2">
          <w:rPr>
            <w:rFonts w:cs="Arial"/>
          </w:rPr>
          <w:delText xml:space="preserve"> la</w:delText>
        </w:r>
      </w:del>
      <w:r w:rsidRPr="00610C2E">
        <w:rPr>
          <w:rFonts w:cs="Arial"/>
        </w:rPr>
        <w:t xml:space="preserve"> ENTSOE para cada período), y no respecto al valor nominal.</w:t>
      </w:r>
    </w:p>
  </w:footnote>
  <w:footnote w:id="5">
    <w:p w14:paraId="7A797FBE" w14:textId="77777777" w:rsidR="000F03E2" w:rsidRPr="00F4787F" w:rsidRDefault="000F03E2" w:rsidP="00775BDF">
      <w:pPr>
        <w:pStyle w:val="Textonotapie"/>
        <w:rPr>
          <w:rFonts w:cs="Arial"/>
        </w:rPr>
      </w:pPr>
      <w:r w:rsidRPr="00F4787F">
        <w:rPr>
          <w:rStyle w:val="Refdenotaalpie"/>
          <w:rFonts w:cs="Arial"/>
        </w:rPr>
        <w:footnoteRef/>
      </w:r>
      <w:r w:rsidRPr="00F4787F">
        <w:rPr>
          <w:rFonts w:cs="Arial"/>
        </w:rPr>
        <w:t xml:space="preserve"> El valor absoluto del intercambio neto con Francia NID</w:t>
      </w:r>
      <w:r w:rsidRPr="00F4787F">
        <w:rPr>
          <w:rFonts w:cs="Arial"/>
          <w:vertAlign w:val="subscript"/>
        </w:rPr>
        <w:t>F</w:t>
      </w:r>
      <w:r w:rsidRPr="00F4787F">
        <w:rPr>
          <w:rFonts w:cs="Arial"/>
        </w:rPr>
        <w:t xml:space="preserve"> se compara con dos límites (uno mayor que el otro) generando sendas alarmas. A su vez, si dicho desvío permanece por encima de un tercer límite por un tiempo superior a un período preestablecido, se genera una alarma adicional.</w:t>
      </w:r>
    </w:p>
  </w:footnote>
  <w:footnote w:id="6">
    <w:p w14:paraId="22269795" w14:textId="77777777" w:rsidR="000F03E2" w:rsidRPr="00F4787F" w:rsidRDefault="000F03E2" w:rsidP="00775BDF">
      <w:pPr>
        <w:pStyle w:val="Textonotapie"/>
        <w:rPr>
          <w:rFonts w:cs="Arial"/>
        </w:rPr>
      </w:pPr>
      <w:r w:rsidRPr="00F4787F">
        <w:rPr>
          <w:rStyle w:val="Refdenotaalpie"/>
          <w:rFonts w:cs="Arial"/>
        </w:rPr>
        <w:footnoteRef/>
      </w:r>
      <w:r w:rsidRPr="00F4787F">
        <w:rPr>
          <w:rFonts w:cs="Arial"/>
        </w:rPr>
        <w:t xml:space="preserve"> El valor del flujo de potencia por cada interconexión con Francia y Portugal se determina como el mejor entre el valor del flujo en el lado español y el valor del flujo en el lado francés y portugués cambiado de signo. El valor seleccionado se filtra por medio de un filtro de constante de tiempo </w:t>
      </w:r>
      <w:bookmarkStart w:id="95" w:name="Cte_T_filtro_Francia"/>
      <w:r w:rsidRPr="00F4787F">
        <w:rPr>
          <w:rFonts w:cs="Arial"/>
          <w:b/>
        </w:rPr>
        <w:t>T</w:t>
      </w:r>
      <w:bookmarkEnd w:id="95"/>
      <w:r w:rsidRPr="00F4787F">
        <w:rPr>
          <w:rFonts w:cs="Arial"/>
        </w:rPr>
        <w:t xml:space="preserve"> previamente a su utilización en el cálculo del NID</w:t>
      </w:r>
      <w:r w:rsidRPr="00F4787F">
        <w:rPr>
          <w:rFonts w:cs="Arial"/>
          <w:vertAlign w:val="subscript"/>
        </w:rPr>
        <w:t>F</w:t>
      </w:r>
      <w:r w:rsidRPr="00F4787F">
        <w:rPr>
          <w:rFonts w:cs="Arial"/>
        </w:rPr>
        <w:t xml:space="preserve"> y del NID</w:t>
      </w:r>
      <w:r w:rsidRPr="00F4787F">
        <w:rPr>
          <w:rFonts w:cs="Arial"/>
          <w:vertAlign w:val="subscript"/>
        </w:rPr>
        <w:t>P</w:t>
      </w:r>
      <w:r w:rsidRPr="00F4787F">
        <w:rPr>
          <w:rFonts w:cs="Arial"/>
        </w:rPr>
        <w:t>.</w:t>
      </w:r>
    </w:p>
    <w:p w14:paraId="3D91F6D6" w14:textId="04805244" w:rsidR="000F03E2" w:rsidRPr="00F4787F" w:rsidRDefault="000F03E2" w:rsidP="00775BDF">
      <w:pPr>
        <w:pStyle w:val="Textonotapie"/>
        <w:rPr>
          <w:rFonts w:cs="Arial"/>
        </w:rPr>
      </w:pPr>
      <w:r w:rsidRPr="00F4787F">
        <w:rPr>
          <w:rFonts w:cs="Arial"/>
          <w:position w:val="-20"/>
        </w:rPr>
        <w:object w:dxaOrig="4320" w:dyaOrig="588" w14:anchorId="02C78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29.4pt" fillcolor="window">
            <v:imagedata r:id="rId1" o:title=""/>
          </v:shape>
          <o:OLEObject Type="Embed" ProgID="Equation.3" ShapeID="_x0000_i1026" DrawAspect="Content" ObjectID="_1692609165" r:id="rId2"/>
        </w:object>
      </w:r>
    </w:p>
    <w:p w14:paraId="074D5761" w14:textId="77777777" w:rsidR="000F03E2" w:rsidRPr="00F4787F" w:rsidRDefault="000F03E2" w:rsidP="00775BDF">
      <w:pPr>
        <w:pStyle w:val="Textonotapie"/>
        <w:rPr>
          <w:rFonts w:cs="Arial"/>
        </w:rPr>
      </w:pPr>
      <w:r w:rsidRPr="00F4787F">
        <w:rPr>
          <w:rFonts w:cs="Arial"/>
        </w:rPr>
        <w:t>siendo Δt el tiempo transcurrido entre los instantes t-1 y t.</w:t>
      </w:r>
    </w:p>
  </w:footnote>
  <w:footnote w:id="7">
    <w:p w14:paraId="3D1DD1DF" w14:textId="6BA9043C" w:rsidR="000F03E2" w:rsidRPr="00610C2E" w:rsidRDefault="000F03E2" w:rsidP="00775BDF">
      <w:pPr>
        <w:pStyle w:val="Textonotapie"/>
        <w:rPr>
          <w:rFonts w:cs="Arial"/>
        </w:rPr>
      </w:pPr>
      <w:r w:rsidRPr="00610C2E">
        <w:rPr>
          <w:rStyle w:val="Refdenotaalpie"/>
          <w:rFonts w:cs="Arial"/>
        </w:rPr>
        <w:footnoteRef/>
      </w:r>
      <w:r w:rsidRPr="00610C2E">
        <w:rPr>
          <w:rFonts w:cs="Arial"/>
        </w:rPr>
        <w:t xml:space="preserve"> El algoritmo determina de forma independiente el valor de la integral de NID</w:t>
      </w:r>
      <w:r w:rsidRPr="00610C2E">
        <w:rPr>
          <w:rFonts w:cs="Arial"/>
          <w:vertAlign w:val="subscript"/>
        </w:rPr>
        <w:t>R</w:t>
      </w:r>
      <w:r w:rsidRPr="00610C2E">
        <w:rPr>
          <w:rFonts w:cs="Arial"/>
        </w:rPr>
        <w:t xml:space="preserve"> en las horas punta y en las horas valle, con el fin de corregir el error de energía correspondiente a cada tipo de horas en su período </w:t>
      </w:r>
      <w:ins w:id="97" w:author="Red Eléctrica" w:date="2021-03-30T12:11:00Z">
        <w:r>
          <w:rPr>
            <w:rFonts w:cs="Arial"/>
          </w:rPr>
          <w:t xml:space="preserve">cuarto horario </w:t>
        </w:r>
      </w:ins>
      <w:r w:rsidRPr="00610C2E">
        <w:rPr>
          <w:rFonts w:cs="Arial"/>
        </w:rPr>
        <w:t>correspondiente.</w:t>
      </w:r>
    </w:p>
  </w:footnote>
  <w:footnote w:id="8">
    <w:p w14:paraId="3C09233E" w14:textId="67931685" w:rsidR="000F03E2" w:rsidRPr="00610C2E" w:rsidRDefault="000F03E2" w:rsidP="00775BDF">
      <w:pPr>
        <w:pStyle w:val="Textonotapie"/>
        <w:rPr>
          <w:rFonts w:cs="Arial"/>
        </w:rPr>
      </w:pPr>
      <w:r w:rsidRPr="00610C2E">
        <w:rPr>
          <w:rStyle w:val="Refdenotaalpie"/>
          <w:rFonts w:cs="Arial"/>
        </w:rPr>
        <w:footnoteRef/>
      </w:r>
      <w:r w:rsidRPr="00610C2E">
        <w:rPr>
          <w:rFonts w:cs="Arial"/>
        </w:rPr>
        <w:t xml:space="preserve"> El valor de PGC se recibe de los reguladores de zona, y se calcula a su vez a partir de las medidas de potencia de l</w:t>
      </w:r>
      <w:r>
        <w:rPr>
          <w:rFonts w:cs="Arial"/>
        </w:rPr>
        <w:t>a</w:t>
      </w:r>
      <w:r w:rsidRPr="00610C2E">
        <w:rPr>
          <w:rFonts w:cs="Arial"/>
        </w:rPr>
        <w:t xml:space="preserve">s </w:t>
      </w:r>
      <w:r>
        <w:rPr>
          <w:rFonts w:cs="Arial"/>
        </w:rPr>
        <w:t>unidades</w:t>
      </w:r>
      <w:r w:rsidRPr="00610C2E">
        <w:rPr>
          <w:rFonts w:cs="Arial"/>
        </w:rPr>
        <w:t xml:space="preserve"> y de los estados de regulación enviados desde las zonas de regulación. Se puede elegir entre el valor telemedido o el valor calculado. A su vez existe la opción de que  el valor escogido se filtre previamente a su utilización en el algoritmo.</w:t>
      </w:r>
    </w:p>
  </w:footnote>
  <w:footnote w:id="9">
    <w:p w14:paraId="4599C316" w14:textId="10D3E40E" w:rsidR="000F03E2" w:rsidRPr="00610C2E" w:rsidRDefault="000F03E2" w:rsidP="00775BDF">
      <w:pPr>
        <w:pStyle w:val="Textonotapie"/>
      </w:pPr>
      <w:r w:rsidRPr="00610C2E">
        <w:rPr>
          <w:rStyle w:val="Refdenotaalpie"/>
        </w:rPr>
        <w:footnoteRef/>
      </w:r>
      <w:r w:rsidRPr="00610C2E">
        <w:t xml:space="preserve"> Programa disponible en SIOS. Se compara con el enviado por el regulador de zona, pudiendo pasar ésta a INACTIVO tal y como se describe en la sección 5.</w:t>
      </w:r>
    </w:p>
  </w:footnote>
  <w:footnote w:id="10">
    <w:p w14:paraId="36DDFA5C" w14:textId="77777777" w:rsidR="000F03E2" w:rsidRPr="00610C2E" w:rsidRDefault="000F03E2" w:rsidP="00775BDF">
      <w:pPr>
        <w:pStyle w:val="Textonotapie"/>
        <w:rPr>
          <w:rFonts w:cs="Arial"/>
        </w:rPr>
      </w:pPr>
      <w:r w:rsidRPr="00610C2E">
        <w:rPr>
          <w:rStyle w:val="Refdenotaalpie"/>
          <w:rFonts w:cs="Arial"/>
        </w:rPr>
        <w:footnoteRef/>
      </w:r>
      <w:r w:rsidRPr="00610C2E">
        <w:rPr>
          <w:rFonts w:cs="Arial"/>
        </w:rPr>
        <w:t xml:space="preserve"> Los estados incorrectos han de ser sustituidos de forma manual por el operador.</w:t>
      </w:r>
    </w:p>
  </w:footnote>
  <w:footnote w:id="11">
    <w:p w14:paraId="7CDA6D51" w14:textId="77777777" w:rsidR="000F03E2" w:rsidRPr="00610C2E" w:rsidRDefault="000F03E2" w:rsidP="00775BDF">
      <w:pPr>
        <w:pStyle w:val="Textonotapie"/>
        <w:rPr>
          <w:rFonts w:cs="Arial"/>
        </w:rPr>
      </w:pPr>
      <w:r w:rsidRPr="00610C2E">
        <w:rPr>
          <w:rStyle w:val="Refdenotaalpie"/>
          <w:rFonts w:cs="Arial"/>
        </w:rPr>
        <w:footnoteRef/>
      </w:r>
      <w:r w:rsidRPr="00610C2E">
        <w:rPr>
          <w:rFonts w:cs="Arial"/>
        </w:rPr>
        <w:t xml:space="preserve"> Las medidas de las interconexiones incorrectas han de ser sustituidas de forma manual por el operador.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0AA7B" w14:textId="77777777" w:rsidR="000F03E2" w:rsidRDefault="000F03E2">
    <w:pPr>
      <w:spacing w:before="0"/>
    </w:pPr>
  </w:p>
  <w:p w14:paraId="3BC90D98" w14:textId="77777777" w:rsidR="000F03E2" w:rsidRDefault="000F03E2">
    <w:pPr>
      <w:spacing w:before="0"/>
    </w:pPr>
  </w:p>
  <w:p w14:paraId="2B1B630D" w14:textId="77777777" w:rsidR="000F03E2" w:rsidRDefault="000F03E2">
    <w:pPr>
      <w:spacing w:before="0"/>
    </w:pPr>
  </w:p>
  <w:p w14:paraId="54B3B39A" w14:textId="77777777" w:rsidR="000F03E2" w:rsidRDefault="000F03E2">
    <w:pPr>
      <w:spacing w:before="0"/>
    </w:pPr>
  </w:p>
  <w:p w14:paraId="0CFDF889" w14:textId="77777777" w:rsidR="000F03E2" w:rsidRDefault="000F03E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DB4BD5"/>
    <w:multiLevelType w:val="hybridMultilevel"/>
    <w:tmpl w:val="574A1CDA"/>
    <w:lvl w:ilvl="0" w:tplc="D0F4B4A2">
      <w:numFmt w:val="bullet"/>
      <w:lvlText w:val="-"/>
      <w:lvlJc w:val="left"/>
      <w:pPr>
        <w:ind w:left="720" w:hanging="360"/>
      </w:pPr>
      <w:rPr>
        <w:rFonts w:ascii="Calibri" w:eastAsia="Times New Roman"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254EE6"/>
    <w:multiLevelType w:val="hybridMultilevel"/>
    <w:tmpl w:val="4774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213C2"/>
    <w:multiLevelType w:val="hybridMultilevel"/>
    <w:tmpl w:val="122E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F1CC1"/>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045A70"/>
    <w:multiLevelType w:val="hybridMultilevel"/>
    <w:tmpl w:val="490CD1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9" w15:restartNumberingAfterBreak="0">
    <w:nsid w:val="24FD4513"/>
    <w:multiLevelType w:val="hybridMultilevel"/>
    <w:tmpl w:val="51942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863302"/>
    <w:multiLevelType w:val="hybridMultilevel"/>
    <w:tmpl w:val="448050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B422571"/>
    <w:multiLevelType w:val="hybridMultilevel"/>
    <w:tmpl w:val="554E2A58"/>
    <w:lvl w:ilvl="0" w:tplc="30F6B4B0">
      <w:start w:val="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A41B6E"/>
    <w:multiLevelType w:val="hybridMultilevel"/>
    <w:tmpl w:val="8AC2B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D2212E2"/>
    <w:multiLevelType w:val="hybridMultilevel"/>
    <w:tmpl w:val="49303B4A"/>
    <w:lvl w:ilvl="0" w:tplc="0C0A0001">
      <w:start w:val="1"/>
      <w:numFmt w:val="bullet"/>
      <w:lvlText w:val=""/>
      <w:lvlJc w:val="left"/>
      <w:pPr>
        <w:ind w:left="1372" w:hanging="360"/>
      </w:pPr>
      <w:rPr>
        <w:rFonts w:ascii="Symbol" w:hAnsi="Symbol" w:hint="default"/>
      </w:rPr>
    </w:lvl>
    <w:lvl w:ilvl="1" w:tplc="0C0A0003" w:tentative="1">
      <w:start w:val="1"/>
      <w:numFmt w:val="bullet"/>
      <w:lvlText w:val="o"/>
      <w:lvlJc w:val="left"/>
      <w:pPr>
        <w:ind w:left="2092" w:hanging="360"/>
      </w:pPr>
      <w:rPr>
        <w:rFonts w:ascii="Courier New" w:hAnsi="Courier New" w:cs="Courier New" w:hint="default"/>
      </w:rPr>
    </w:lvl>
    <w:lvl w:ilvl="2" w:tplc="0C0A0005" w:tentative="1">
      <w:start w:val="1"/>
      <w:numFmt w:val="bullet"/>
      <w:lvlText w:val=""/>
      <w:lvlJc w:val="left"/>
      <w:pPr>
        <w:ind w:left="2812" w:hanging="360"/>
      </w:pPr>
      <w:rPr>
        <w:rFonts w:ascii="Wingdings" w:hAnsi="Wingdings" w:hint="default"/>
      </w:rPr>
    </w:lvl>
    <w:lvl w:ilvl="3" w:tplc="0C0A0001" w:tentative="1">
      <w:start w:val="1"/>
      <w:numFmt w:val="bullet"/>
      <w:lvlText w:val=""/>
      <w:lvlJc w:val="left"/>
      <w:pPr>
        <w:ind w:left="3532" w:hanging="360"/>
      </w:pPr>
      <w:rPr>
        <w:rFonts w:ascii="Symbol" w:hAnsi="Symbol" w:hint="default"/>
      </w:rPr>
    </w:lvl>
    <w:lvl w:ilvl="4" w:tplc="0C0A0003" w:tentative="1">
      <w:start w:val="1"/>
      <w:numFmt w:val="bullet"/>
      <w:lvlText w:val="o"/>
      <w:lvlJc w:val="left"/>
      <w:pPr>
        <w:ind w:left="4252" w:hanging="360"/>
      </w:pPr>
      <w:rPr>
        <w:rFonts w:ascii="Courier New" w:hAnsi="Courier New" w:cs="Courier New" w:hint="default"/>
      </w:rPr>
    </w:lvl>
    <w:lvl w:ilvl="5" w:tplc="0C0A0005" w:tentative="1">
      <w:start w:val="1"/>
      <w:numFmt w:val="bullet"/>
      <w:lvlText w:val=""/>
      <w:lvlJc w:val="left"/>
      <w:pPr>
        <w:ind w:left="4972" w:hanging="360"/>
      </w:pPr>
      <w:rPr>
        <w:rFonts w:ascii="Wingdings" w:hAnsi="Wingdings" w:hint="default"/>
      </w:rPr>
    </w:lvl>
    <w:lvl w:ilvl="6" w:tplc="0C0A0001" w:tentative="1">
      <w:start w:val="1"/>
      <w:numFmt w:val="bullet"/>
      <w:lvlText w:val=""/>
      <w:lvlJc w:val="left"/>
      <w:pPr>
        <w:ind w:left="5692" w:hanging="360"/>
      </w:pPr>
      <w:rPr>
        <w:rFonts w:ascii="Symbol" w:hAnsi="Symbol" w:hint="default"/>
      </w:rPr>
    </w:lvl>
    <w:lvl w:ilvl="7" w:tplc="0C0A0003" w:tentative="1">
      <w:start w:val="1"/>
      <w:numFmt w:val="bullet"/>
      <w:lvlText w:val="o"/>
      <w:lvlJc w:val="left"/>
      <w:pPr>
        <w:ind w:left="6412" w:hanging="360"/>
      </w:pPr>
      <w:rPr>
        <w:rFonts w:ascii="Courier New" w:hAnsi="Courier New" w:cs="Courier New" w:hint="default"/>
      </w:rPr>
    </w:lvl>
    <w:lvl w:ilvl="8" w:tplc="0C0A0005" w:tentative="1">
      <w:start w:val="1"/>
      <w:numFmt w:val="bullet"/>
      <w:lvlText w:val=""/>
      <w:lvlJc w:val="left"/>
      <w:pPr>
        <w:ind w:left="7132" w:hanging="360"/>
      </w:pPr>
      <w:rPr>
        <w:rFonts w:ascii="Wingdings" w:hAnsi="Wingdings" w:hint="default"/>
      </w:rPr>
    </w:lvl>
  </w:abstractNum>
  <w:abstractNum w:abstractNumId="17" w15:restartNumberingAfterBreak="0">
    <w:nsid w:val="3D5F16A4"/>
    <w:multiLevelType w:val="hybridMultilevel"/>
    <w:tmpl w:val="8FE6F1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A151FB"/>
    <w:multiLevelType w:val="hybridMultilevel"/>
    <w:tmpl w:val="C04E16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2B26BC9"/>
    <w:multiLevelType w:val="hybridMultilevel"/>
    <w:tmpl w:val="97CCD1BA"/>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2" w15:restartNumberingAfterBreak="0">
    <w:nsid w:val="45B575C2"/>
    <w:multiLevelType w:val="hybridMultilevel"/>
    <w:tmpl w:val="4F1A167A"/>
    <w:lvl w:ilvl="0" w:tplc="D4D236DE">
      <w:start w:val="8"/>
      <w:numFmt w:val="bullet"/>
      <w:lvlText w:val="-"/>
      <w:lvlJc w:val="left"/>
      <w:pPr>
        <w:ind w:left="1012" w:hanging="360"/>
      </w:pPr>
      <w:rPr>
        <w:rFonts w:ascii="Arial" w:eastAsia="Times New Roman" w:hAnsi="Arial" w:cs="Aria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3"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A83D0C"/>
    <w:multiLevelType w:val="hybridMultilevel"/>
    <w:tmpl w:val="5BD42D44"/>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25" w15:restartNumberingAfterBreak="0">
    <w:nsid w:val="60F56071"/>
    <w:multiLevelType w:val="hybridMultilevel"/>
    <w:tmpl w:val="91DE7192"/>
    <w:lvl w:ilvl="0" w:tplc="901025DC">
      <w:start w:val="1"/>
      <w:numFmt w:val="bullet"/>
      <w:pStyle w:val="TDC2"/>
      <w:lvlText w:val="○"/>
      <w:lvlJc w:val="left"/>
      <w:pPr>
        <w:ind w:left="644" w:hanging="360"/>
      </w:pPr>
      <w:rPr>
        <w:rFonts w:ascii="Calibri" w:hAnsi="Calibri" w:hint="default"/>
        <w:color w:val="006699"/>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15E1055"/>
    <w:multiLevelType w:val="hybridMultilevel"/>
    <w:tmpl w:val="678AA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1FF40FA"/>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29"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76B71D42"/>
    <w:multiLevelType w:val="hybridMultilevel"/>
    <w:tmpl w:val="21D0AE6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15:restartNumberingAfterBreak="0">
    <w:nsid w:val="78355219"/>
    <w:multiLevelType w:val="hybridMultilevel"/>
    <w:tmpl w:val="7B3C091E"/>
    <w:lvl w:ilvl="0" w:tplc="0C0A0001">
      <w:start w:val="1"/>
      <w:numFmt w:val="bullet"/>
      <w:lvlText w:val=""/>
      <w:lvlJc w:val="left"/>
      <w:pPr>
        <w:ind w:left="1012" w:hanging="360"/>
      </w:pPr>
      <w:rPr>
        <w:rFonts w:ascii="Symbol" w:hAnsi="Symbol" w:hint="default"/>
      </w:rPr>
    </w:lvl>
    <w:lvl w:ilvl="1" w:tplc="0C0A0003" w:tentative="1">
      <w:start w:val="1"/>
      <w:numFmt w:val="bullet"/>
      <w:lvlText w:val="o"/>
      <w:lvlJc w:val="left"/>
      <w:pPr>
        <w:ind w:left="1732" w:hanging="360"/>
      </w:pPr>
      <w:rPr>
        <w:rFonts w:ascii="Courier New" w:hAnsi="Courier New" w:cs="Courier New" w:hint="default"/>
      </w:rPr>
    </w:lvl>
    <w:lvl w:ilvl="2" w:tplc="0C0A0005" w:tentative="1">
      <w:start w:val="1"/>
      <w:numFmt w:val="bullet"/>
      <w:lvlText w:val=""/>
      <w:lvlJc w:val="left"/>
      <w:pPr>
        <w:ind w:left="2452" w:hanging="360"/>
      </w:pPr>
      <w:rPr>
        <w:rFonts w:ascii="Wingdings" w:hAnsi="Wingdings" w:hint="default"/>
      </w:rPr>
    </w:lvl>
    <w:lvl w:ilvl="3" w:tplc="0C0A0001" w:tentative="1">
      <w:start w:val="1"/>
      <w:numFmt w:val="bullet"/>
      <w:lvlText w:val=""/>
      <w:lvlJc w:val="left"/>
      <w:pPr>
        <w:ind w:left="3172" w:hanging="360"/>
      </w:pPr>
      <w:rPr>
        <w:rFonts w:ascii="Symbol" w:hAnsi="Symbol" w:hint="default"/>
      </w:rPr>
    </w:lvl>
    <w:lvl w:ilvl="4" w:tplc="0C0A0003" w:tentative="1">
      <w:start w:val="1"/>
      <w:numFmt w:val="bullet"/>
      <w:lvlText w:val="o"/>
      <w:lvlJc w:val="left"/>
      <w:pPr>
        <w:ind w:left="3892" w:hanging="360"/>
      </w:pPr>
      <w:rPr>
        <w:rFonts w:ascii="Courier New" w:hAnsi="Courier New" w:cs="Courier New" w:hint="default"/>
      </w:rPr>
    </w:lvl>
    <w:lvl w:ilvl="5" w:tplc="0C0A0005" w:tentative="1">
      <w:start w:val="1"/>
      <w:numFmt w:val="bullet"/>
      <w:lvlText w:val=""/>
      <w:lvlJc w:val="left"/>
      <w:pPr>
        <w:ind w:left="4612" w:hanging="360"/>
      </w:pPr>
      <w:rPr>
        <w:rFonts w:ascii="Wingdings" w:hAnsi="Wingdings" w:hint="default"/>
      </w:rPr>
    </w:lvl>
    <w:lvl w:ilvl="6" w:tplc="0C0A0001" w:tentative="1">
      <w:start w:val="1"/>
      <w:numFmt w:val="bullet"/>
      <w:lvlText w:val=""/>
      <w:lvlJc w:val="left"/>
      <w:pPr>
        <w:ind w:left="5332" w:hanging="360"/>
      </w:pPr>
      <w:rPr>
        <w:rFonts w:ascii="Symbol" w:hAnsi="Symbol" w:hint="default"/>
      </w:rPr>
    </w:lvl>
    <w:lvl w:ilvl="7" w:tplc="0C0A0003" w:tentative="1">
      <w:start w:val="1"/>
      <w:numFmt w:val="bullet"/>
      <w:lvlText w:val="o"/>
      <w:lvlJc w:val="left"/>
      <w:pPr>
        <w:ind w:left="6052" w:hanging="360"/>
      </w:pPr>
      <w:rPr>
        <w:rFonts w:ascii="Courier New" w:hAnsi="Courier New" w:cs="Courier New" w:hint="default"/>
      </w:rPr>
    </w:lvl>
    <w:lvl w:ilvl="8" w:tplc="0C0A0005" w:tentative="1">
      <w:start w:val="1"/>
      <w:numFmt w:val="bullet"/>
      <w:lvlText w:val=""/>
      <w:lvlJc w:val="left"/>
      <w:pPr>
        <w:ind w:left="6772" w:hanging="360"/>
      </w:pPr>
      <w:rPr>
        <w:rFonts w:ascii="Wingdings" w:hAnsi="Wingdings" w:hint="default"/>
      </w:rPr>
    </w:lvl>
  </w:abstractNum>
  <w:abstractNum w:abstractNumId="32" w15:restartNumberingAfterBreak="0">
    <w:nsid w:val="785E7321"/>
    <w:multiLevelType w:val="multilevel"/>
    <w:tmpl w:val="EFECCC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9DD6D8B"/>
    <w:multiLevelType w:val="hybridMultilevel"/>
    <w:tmpl w:val="AE6CD0A0"/>
    <w:lvl w:ilvl="0" w:tplc="34A285CA">
      <w:start w:val="1"/>
      <w:numFmt w:val="bullet"/>
      <w:pStyle w:val="TDC3"/>
      <w:lvlText w:val="○"/>
      <w:lvlJc w:val="left"/>
      <w:pPr>
        <w:ind w:left="842" w:hanging="360"/>
      </w:pPr>
      <w:rPr>
        <w:rFonts w:ascii="Calibri" w:hAnsi="Calibri" w:hint="default"/>
        <w:color w:val="595959" w:themeColor="text1" w:themeTint="A6"/>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11"/>
  </w:num>
  <w:num w:numId="2">
    <w:abstractNumId w:val="2"/>
  </w:num>
  <w:num w:numId="3">
    <w:abstractNumId w:val="13"/>
  </w:num>
  <w:num w:numId="4">
    <w:abstractNumId w:val="25"/>
  </w:num>
  <w:num w:numId="5">
    <w:abstractNumId w:val="33"/>
  </w:num>
  <w:num w:numId="6">
    <w:abstractNumId w:val="12"/>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7">
    <w:abstractNumId w:val="29"/>
  </w:num>
  <w:num w:numId="8">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lvlOverride w:ilvl="0">
      <w:lvl w:ilvl="0">
        <w:start w:val="1"/>
        <w:numFmt w:val="decimal"/>
        <w:pStyle w:val="NumerosPR"/>
        <w:lvlText w:val="%1."/>
        <w:lvlJc w:val="left"/>
        <w:pPr>
          <w:ind w:left="284" w:hanging="284"/>
        </w:pPr>
        <w:rPr>
          <w:rFonts w:ascii="Arial" w:hAnsi="Arial" w:cs="Arial" w:hint="default"/>
          <w:b w:val="0"/>
          <w:i w:val="0"/>
          <w:color w:val="auto"/>
        </w:rPr>
      </w:lvl>
    </w:lvlOverride>
    <w:lvlOverride w:ilv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1">
    <w:abstractNumId w:val="8"/>
  </w:num>
  <w:num w:numId="12">
    <w:abstractNumId w:val="12"/>
    <w:lvlOverride w:ilvl="0">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3">
    <w:abstractNumId w:val="23"/>
  </w:num>
  <w:num w:numId="14">
    <w:abstractNumId w:val="0"/>
  </w:num>
  <w:num w:numId="15">
    <w:abstractNumId w:val="19"/>
  </w:num>
  <w:num w:numId="16">
    <w:abstractNumId w:val="28"/>
  </w:num>
  <w:num w:numId="17">
    <w:abstractNumId w:val="18"/>
  </w:num>
  <w:num w:numId="18">
    <w:abstractNumId w:val="16"/>
  </w:num>
  <w:num w:numId="19">
    <w:abstractNumId w:val="17"/>
  </w:num>
  <w:num w:numId="20">
    <w:abstractNumId w:val="31"/>
  </w:num>
  <w:num w:numId="21">
    <w:abstractNumId w:val="20"/>
  </w:num>
  <w:num w:numId="22">
    <w:abstractNumId w:val="24"/>
  </w:num>
  <w:num w:numId="23">
    <w:abstractNumId w:val="21"/>
  </w:num>
  <w:num w:numId="24">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5">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6">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7">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8">
    <w:abstractNumId w:val="12"/>
    <w:lvlOverride w:ilvl="0">
      <w:lvl w:ilvl="0">
        <w:start w:val="1"/>
        <w:numFmt w:val="decimal"/>
        <w:pStyle w:val="NumerosPR"/>
        <w:lvlText w:val="%1."/>
        <w:lvlJc w:val="left"/>
        <w:pPr>
          <w:ind w:left="227" w:hanging="227"/>
        </w:pPr>
        <w:rPr>
          <w:rFonts w:asciiTheme="minorHAnsi" w:hAnsiTheme="minorHAnsi" w:hint="default"/>
          <w:b/>
          <w:i w:val="0"/>
          <w:color w:val="006699"/>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9">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0">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1">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2">
    <w:abstractNumId w:val="12"/>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decimal"/>
        <w:lvlText w:val="%1.%2."/>
        <w:lvlJc w:val="left"/>
        <w:pPr>
          <w:ind w:left="652" w:hanging="425"/>
        </w:pPr>
        <w:rPr>
          <w:rFonts w:asciiTheme="minorHAnsi" w:hAnsiTheme="minorHAnsi" w:hint="default"/>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3">
    <w:abstractNumId w:val="12"/>
    <w:lvlOverride w:ilvl="0">
      <w:startOverride w:val="1"/>
      <w:lvl w:ilvl="0">
        <w:start w:val="1"/>
        <w:numFmt w:val="decimal"/>
        <w:pStyle w:val="NumerosPR"/>
        <w:lvlText w:val="%1."/>
        <w:lvlJc w:val="left"/>
        <w:pPr>
          <w:ind w:left="284" w:hanging="284"/>
        </w:pPr>
        <w:rPr>
          <w:rFonts w:asciiTheme="minorHAnsi" w:hAnsiTheme="minorHAnsi" w:hint="default"/>
          <w:b/>
          <w:i w:val="0"/>
          <w:color w:val="006699"/>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34">
    <w:abstractNumId w:val="29"/>
  </w:num>
  <w:num w:numId="35">
    <w:abstractNumId w:val="29"/>
  </w:num>
  <w:num w:numId="36">
    <w:abstractNumId w:val="29"/>
  </w:num>
  <w:num w:numId="37">
    <w:abstractNumId w:val="29"/>
  </w:num>
  <w:num w:numId="38">
    <w:abstractNumId w:val="29"/>
  </w:num>
  <w:num w:numId="39">
    <w:abstractNumId w:val="29"/>
  </w:num>
  <w:num w:numId="40">
    <w:abstractNumId w:val="29"/>
  </w:num>
  <w:num w:numId="41">
    <w:abstractNumId w:val="29"/>
  </w:num>
  <w:num w:numId="42">
    <w:abstractNumId w:val="29"/>
  </w:num>
  <w:num w:numId="43">
    <w:abstractNumId w:val="29"/>
  </w:num>
  <w:num w:numId="44">
    <w:abstractNumId w:val="29"/>
  </w:num>
  <w:num w:numId="45">
    <w:abstractNumId w:val="2"/>
  </w:num>
  <w:num w:numId="46">
    <w:abstractNumId w:val="29"/>
  </w:num>
  <w:num w:numId="47">
    <w:abstractNumId w:val="12"/>
    <w:lvlOverride w:ilvl="0">
      <w:startOverride w:val="1"/>
      <w:lvl w:ilvl="0">
        <w:start w:val="1"/>
        <w:numFmt w:val="decimal"/>
        <w:pStyle w:val="NumerosPR"/>
        <w:lvlText w:val="%1."/>
        <w:lvlJc w:val="left"/>
        <w:pPr>
          <w:ind w:left="284" w:hanging="284"/>
        </w:pPr>
        <w:rPr>
          <w:rFonts w:ascii="Arial" w:hAnsi="Arial" w:cs="Arial" w:hint="default"/>
          <w:b w:val="0"/>
          <w:i w:val="0"/>
          <w:color w:val="auto"/>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48">
    <w:abstractNumId w:val="4"/>
  </w:num>
  <w:num w:numId="49">
    <w:abstractNumId w:val="3"/>
  </w:num>
  <w:num w:numId="50">
    <w:abstractNumId w:val="32"/>
  </w:num>
  <w:num w:numId="51">
    <w:abstractNumId w:val="29"/>
  </w:num>
  <w:num w:numId="52">
    <w:abstractNumId w:val="29"/>
  </w:num>
  <w:num w:numId="53">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1"/>
  </w:num>
  <w:num w:numId="62">
    <w:abstractNumId w:val="12"/>
    <w:lvlOverride w:ilvl="0">
      <w:startOverride w:val="1"/>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63">
    <w:abstractNumId w:val="9"/>
  </w:num>
  <w:num w:numId="64">
    <w:abstractNumId w:val="29"/>
    <w:lvlOverride w:ilvl="0">
      <w:startOverride w:val="4"/>
    </w:lvlOverride>
  </w:num>
  <w:num w:numId="65">
    <w:abstractNumId w:val="14"/>
  </w:num>
  <w:num w:numId="66">
    <w:abstractNumId w:val="2"/>
  </w:num>
  <w:num w:numId="67">
    <w:abstractNumId w:val="29"/>
    <w:lvlOverride w:ilvl="0">
      <w:startOverride w:val="6"/>
    </w:lvlOverride>
    <w:lvlOverride w:ilvl="1">
      <w:startOverride w:val="3"/>
    </w:lvlOverride>
  </w:num>
  <w:num w:numId="68">
    <w:abstractNumId w:val="26"/>
  </w:num>
  <w:num w:numId="69">
    <w:abstractNumId w:val="22"/>
  </w:num>
  <w:num w:numId="70">
    <w:abstractNumId w:val="29"/>
    <w:lvlOverride w:ilvl="0">
      <w:startOverride w:val="6"/>
    </w:lvlOverride>
    <w:lvlOverride w:ilvl="1">
      <w:startOverride w:val="4"/>
    </w:lvlOverride>
  </w:num>
  <w:num w:numId="71">
    <w:abstractNumId w:val="15"/>
  </w:num>
  <w:num w:numId="72">
    <w:abstractNumId w:val="10"/>
  </w:num>
  <w:num w:numId="73">
    <w:abstractNumId w:val="27"/>
  </w:num>
  <w:num w:numId="74">
    <w:abstractNumId w:val="2"/>
  </w:num>
  <w:num w:numId="75">
    <w:abstractNumId w:val="5"/>
  </w:num>
  <w:num w:numId="76">
    <w:abstractNumId w:val="7"/>
  </w:num>
  <w:num w:numId="77">
    <w:abstractNumId w:val="30"/>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E">
    <w15:presenceInfo w15:providerId="None" w15:userId="R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fr-FR" w:vendorID="64" w:dllVersion="6" w:nlCheck="1" w:checkStyle="1"/>
  <w:activeWritingStyle w:appName="MSWord" w:lang="es-ES"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pt-BR"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FR"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9"/>
  <w:autoHyphenation/>
  <w:consecutiveHyphenLimit w:val="3"/>
  <w:hyphenationZone w:val="6"/>
  <w:displayHorizontalDrawingGridEvery w:val="0"/>
  <w:displayVerticalDrawingGridEvery w:val="0"/>
  <w:doNotUseMarginsForDrawingGridOrigin/>
  <w:noPunctuationKerning/>
  <w:characterSpacingControl w:val="doNotCompress"/>
  <w:hdrShapeDefaults>
    <o:shapedefaults v:ext="edit" spidmax="6145" style="mso-position-vertical-relative:page" o:allowincell="f" strokecolor="#069">
      <v:stroke color="#069" weight=".5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A48"/>
    <w:rsid w:val="00000A7D"/>
    <w:rsid w:val="000022E0"/>
    <w:rsid w:val="00002422"/>
    <w:rsid w:val="00004CFF"/>
    <w:rsid w:val="00005729"/>
    <w:rsid w:val="00006220"/>
    <w:rsid w:val="000067E0"/>
    <w:rsid w:val="00007345"/>
    <w:rsid w:val="00010853"/>
    <w:rsid w:val="00010C39"/>
    <w:rsid w:val="00013E1E"/>
    <w:rsid w:val="00013E86"/>
    <w:rsid w:val="00013F03"/>
    <w:rsid w:val="00014C6B"/>
    <w:rsid w:val="000151D8"/>
    <w:rsid w:val="0001744A"/>
    <w:rsid w:val="00017B96"/>
    <w:rsid w:val="00020F52"/>
    <w:rsid w:val="00023684"/>
    <w:rsid w:val="00023A4B"/>
    <w:rsid w:val="0002453E"/>
    <w:rsid w:val="000256F8"/>
    <w:rsid w:val="000259F0"/>
    <w:rsid w:val="00025FB8"/>
    <w:rsid w:val="000260BC"/>
    <w:rsid w:val="00030B0D"/>
    <w:rsid w:val="0003147F"/>
    <w:rsid w:val="00032849"/>
    <w:rsid w:val="00032FCE"/>
    <w:rsid w:val="0003405D"/>
    <w:rsid w:val="00034F5F"/>
    <w:rsid w:val="0004029A"/>
    <w:rsid w:val="000404CB"/>
    <w:rsid w:val="00041F63"/>
    <w:rsid w:val="000426C9"/>
    <w:rsid w:val="000428AC"/>
    <w:rsid w:val="00047754"/>
    <w:rsid w:val="00050646"/>
    <w:rsid w:val="000507EE"/>
    <w:rsid w:val="000544AA"/>
    <w:rsid w:val="000544DF"/>
    <w:rsid w:val="00054855"/>
    <w:rsid w:val="0005780B"/>
    <w:rsid w:val="00057D93"/>
    <w:rsid w:val="00060544"/>
    <w:rsid w:val="0006167C"/>
    <w:rsid w:val="000618BC"/>
    <w:rsid w:val="00065E8D"/>
    <w:rsid w:val="0006625B"/>
    <w:rsid w:val="00066380"/>
    <w:rsid w:val="00066AF5"/>
    <w:rsid w:val="00066E6C"/>
    <w:rsid w:val="0006707E"/>
    <w:rsid w:val="00067C30"/>
    <w:rsid w:val="000702C9"/>
    <w:rsid w:val="00070883"/>
    <w:rsid w:val="0007122B"/>
    <w:rsid w:val="00071A04"/>
    <w:rsid w:val="00072212"/>
    <w:rsid w:val="00072D06"/>
    <w:rsid w:val="00072F3B"/>
    <w:rsid w:val="00073D8C"/>
    <w:rsid w:val="00074AC9"/>
    <w:rsid w:val="000806BA"/>
    <w:rsid w:val="00080BC6"/>
    <w:rsid w:val="00081031"/>
    <w:rsid w:val="0008160F"/>
    <w:rsid w:val="00081FF4"/>
    <w:rsid w:val="000903E6"/>
    <w:rsid w:val="00090798"/>
    <w:rsid w:val="00091466"/>
    <w:rsid w:val="000919B3"/>
    <w:rsid w:val="00092A92"/>
    <w:rsid w:val="00093C29"/>
    <w:rsid w:val="00094E2B"/>
    <w:rsid w:val="00096986"/>
    <w:rsid w:val="00097EB5"/>
    <w:rsid w:val="000A03AB"/>
    <w:rsid w:val="000A0568"/>
    <w:rsid w:val="000A0EF2"/>
    <w:rsid w:val="000A12F8"/>
    <w:rsid w:val="000A26C9"/>
    <w:rsid w:val="000A3A38"/>
    <w:rsid w:val="000A5352"/>
    <w:rsid w:val="000A5894"/>
    <w:rsid w:val="000A6996"/>
    <w:rsid w:val="000B15BC"/>
    <w:rsid w:val="000B15D7"/>
    <w:rsid w:val="000B4581"/>
    <w:rsid w:val="000B459D"/>
    <w:rsid w:val="000B6BA0"/>
    <w:rsid w:val="000B739A"/>
    <w:rsid w:val="000B7CB2"/>
    <w:rsid w:val="000C27C4"/>
    <w:rsid w:val="000C2E2B"/>
    <w:rsid w:val="000C402C"/>
    <w:rsid w:val="000C4053"/>
    <w:rsid w:val="000C5436"/>
    <w:rsid w:val="000C5BA3"/>
    <w:rsid w:val="000C69C8"/>
    <w:rsid w:val="000C713E"/>
    <w:rsid w:val="000C7468"/>
    <w:rsid w:val="000D0493"/>
    <w:rsid w:val="000D23FA"/>
    <w:rsid w:val="000D4A8B"/>
    <w:rsid w:val="000D5404"/>
    <w:rsid w:val="000D5CAE"/>
    <w:rsid w:val="000D5E91"/>
    <w:rsid w:val="000D6BEC"/>
    <w:rsid w:val="000D77BB"/>
    <w:rsid w:val="000E2126"/>
    <w:rsid w:val="000E2E68"/>
    <w:rsid w:val="000E2FA6"/>
    <w:rsid w:val="000E3629"/>
    <w:rsid w:val="000E42D5"/>
    <w:rsid w:val="000E4459"/>
    <w:rsid w:val="000E4674"/>
    <w:rsid w:val="000E74E3"/>
    <w:rsid w:val="000F03E2"/>
    <w:rsid w:val="000F1A8A"/>
    <w:rsid w:val="000F4DF3"/>
    <w:rsid w:val="000F5137"/>
    <w:rsid w:val="000F5A2E"/>
    <w:rsid w:val="000F6364"/>
    <w:rsid w:val="000F6F1F"/>
    <w:rsid w:val="00100C4D"/>
    <w:rsid w:val="00101006"/>
    <w:rsid w:val="00101593"/>
    <w:rsid w:val="00101723"/>
    <w:rsid w:val="00103B30"/>
    <w:rsid w:val="00104D99"/>
    <w:rsid w:val="0010507A"/>
    <w:rsid w:val="0010515D"/>
    <w:rsid w:val="00105237"/>
    <w:rsid w:val="00105353"/>
    <w:rsid w:val="00105409"/>
    <w:rsid w:val="00106BA3"/>
    <w:rsid w:val="00111C7C"/>
    <w:rsid w:val="00113E90"/>
    <w:rsid w:val="00114446"/>
    <w:rsid w:val="00115B93"/>
    <w:rsid w:val="00115CA1"/>
    <w:rsid w:val="00116981"/>
    <w:rsid w:val="001204F2"/>
    <w:rsid w:val="00120E6F"/>
    <w:rsid w:val="00121FAD"/>
    <w:rsid w:val="00122374"/>
    <w:rsid w:val="00123E09"/>
    <w:rsid w:val="0012542B"/>
    <w:rsid w:val="00125B05"/>
    <w:rsid w:val="00126979"/>
    <w:rsid w:val="001269E9"/>
    <w:rsid w:val="00127DCA"/>
    <w:rsid w:val="001306FF"/>
    <w:rsid w:val="00132084"/>
    <w:rsid w:val="00132118"/>
    <w:rsid w:val="00132AEC"/>
    <w:rsid w:val="001339B5"/>
    <w:rsid w:val="001368EE"/>
    <w:rsid w:val="00140250"/>
    <w:rsid w:val="001402CE"/>
    <w:rsid w:val="0014146E"/>
    <w:rsid w:val="0014246C"/>
    <w:rsid w:val="00142FD6"/>
    <w:rsid w:val="001450F8"/>
    <w:rsid w:val="0014513D"/>
    <w:rsid w:val="001474AF"/>
    <w:rsid w:val="001476E4"/>
    <w:rsid w:val="001515EC"/>
    <w:rsid w:val="00151769"/>
    <w:rsid w:val="00151779"/>
    <w:rsid w:val="00151946"/>
    <w:rsid w:val="00151F9B"/>
    <w:rsid w:val="001529B6"/>
    <w:rsid w:val="00152E58"/>
    <w:rsid w:val="00153746"/>
    <w:rsid w:val="00155075"/>
    <w:rsid w:val="00155E2E"/>
    <w:rsid w:val="001607AF"/>
    <w:rsid w:val="00160EC6"/>
    <w:rsid w:val="00160EF6"/>
    <w:rsid w:val="00161BCE"/>
    <w:rsid w:val="00162183"/>
    <w:rsid w:val="0016221C"/>
    <w:rsid w:val="001622C8"/>
    <w:rsid w:val="00162996"/>
    <w:rsid w:val="00164145"/>
    <w:rsid w:val="001652CD"/>
    <w:rsid w:val="00165B8B"/>
    <w:rsid w:val="001712F9"/>
    <w:rsid w:val="0017148C"/>
    <w:rsid w:val="0017184C"/>
    <w:rsid w:val="00171A2E"/>
    <w:rsid w:val="001728DD"/>
    <w:rsid w:val="00174345"/>
    <w:rsid w:val="001750F5"/>
    <w:rsid w:val="00175269"/>
    <w:rsid w:val="0017534C"/>
    <w:rsid w:val="001800A2"/>
    <w:rsid w:val="0018165E"/>
    <w:rsid w:val="0018186E"/>
    <w:rsid w:val="0018218F"/>
    <w:rsid w:val="00182543"/>
    <w:rsid w:val="001851C4"/>
    <w:rsid w:val="00185751"/>
    <w:rsid w:val="00190801"/>
    <w:rsid w:val="00190E93"/>
    <w:rsid w:val="00194761"/>
    <w:rsid w:val="00194921"/>
    <w:rsid w:val="00195264"/>
    <w:rsid w:val="00195988"/>
    <w:rsid w:val="0019626B"/>
    <w:rsid w:val="001962A2"/>
    <w:rsid w:val="0019641C"/>
    <w:rsid w:val="001970A7"/>
    <w:rsid w:val="00197BFA"/>
    <w:rsid w:val="001A05FE"/>
    <w:rsid w:val="001A07BD"/>
    <w:rsid w:val="001A1F18"/>
    <w:rsid w:val="001A3BF7"/>
    <w:rsid w:val="001A47D7"/>
    <w:rsid w:val="001A538E"/>
    <w:rsid w:val="001A786C"/>
    <w:rsid w:val="001B0C21"/>
    <w:rsid w:val="001B222F"/>
    <w:rsid w:val="001B4D3E"/>
    <w:rsid w:val="001B52FD"/>
    <w:rsid w:val="001B7CC1"/>
    <w:rsid w:val="001C097C"/>
    <w:rsid w:val="001C2FB7"/>
    <w:rsid w:val="001C4310"/>
    <w:rsid w:val="001C46AD"/>
    <w:rsid w:val="001C48E3"/>
    <w:rsid w:val="001C4977"/>
    <w:rsid w:val="001C551E"/>
    <w:rsid w:val="001C604A"/>
    <w:rsid w:val="001C636A"/>
    <w:rsid w:val="001C65E8"/>
    <w:rsid w:val="001D04A1"/>
    <w:rsid w:val="001D0F5F"/>
    <w:rsid w:val="001D16CC"/>
    <w:rsid w:val="001D1B39"/>
    <w:rsid w:val="001D237A"/>
    <w:rsid w:val="001D2394"/>
    <w:rsid w:val="001D2A64"/>
    <w:rsid w:val="001D2BC8"/>
    <w:rsid w:val="001D2F06"/>
    <w:rsid w:val="001D3D4A"/>
    <w:rsid w:val="001D413B"/>
    <w:rsid w:val="001D537B"/>
    <w:rsid w:val="001D69C5"/>
    <w:rsid w:val="001E03B8"/>
    <w:rsid w:val="001E09BA"/>
    <w:rsid w:val="001E2649"/>
    <w:rsid w:val="001E4A7E"/>
    <w:rsid w:val="001E4AC6"/>
    <w:rsid w:val="001E5975"/>
    <w:rsid w:val="001E686C"/>
    <w:rsid w:val="001E6BE2"/>
    <w:rsid w:val="001E6D6D"/>
    <w:rsid w:val="001E6F8B"/>
    <w:rsid w:val="001E757D"/>
    <w:rsid w:val="001F25F7"/>
    <w:rsid w:val="001F27F5"/>
    <w:rsid w:val="001F4552"/>
    <w:rsid w:val="001F5760"/>
    <w:rsid w:val="001F5985"/>
    <w:rsid w:val="001F5D39"/>
    <w:rsid w:val="001F7532"/>
    <w:rsid w:val="001F7D64"/>
    <w:rsid w:val="00202341"/>
    <w:rsid w:val="00202407"/>
    <w:rsid w:val="0020262F"/>
    <w:rsid w:val="00203314"/>
    <w:rsid w:val="00206F06"/>
    <w:rsid w:val="00210104"/>
    <w:rsid w:val="0021087C"/>
    <w:rsid w:val="00213610"/>
    <w:rsid w:val="002141B1"/>
    <w:rsid w:val="00214401"/>
    <w:rsid w:val="00214B3B"/>
    <w:rsid w:val="00215A9B"/>
    <w:rsid w:val="00215BB2"/>
    <w:rsid w:val="00216FED"/>
    <w:rsid w:val="00217910"/>
    <w:rsid w:val="00220318"/>
    <w:rsid w:val="0022054A"/>
    <w:rsid w:val="0022110A"/>
    <w:rsid w:val="00223F84"/>
    <w:rsid w:val="00225515"/>
    <w:rsid w:val="0022593B"/>
    <w:rsid w:val="00225D25"/>
    <w:rsid w:val="002264FE"/>
    <w:rsid w:val="002270E5"/>
    <w:rsid w:val="00227242"/>
    <w:rsid w:val="00227DCB"/>
    <w:rsid w:val="00230457"/>
    <w:rsid w:val="00232389"/>
    <w:rsid w:val="00232735"/>
    <w:rsid w:val="00232CD6"/>
    <w:rsid w:val="00235018"/>
    <w:rsid w:val="00236B60"/>
    <w:rsid w:val="00236E18"/>
    <w:rsid w:val="00240F6C"/>
    <w:rsid w:val="00242338"/>
    <w:rsid w:val="00243788"/>
    <w:rsid w:val="00243D0F"/>
    <w:rsid w:val="00246E80"/>
    <w:rsid w:val="0024740B"/>
    <w:rsid w:val="002474F3"/>
    <w:rsid w:val="00247F57"/>
    <w:rsid w:val="0025247F"/>
    <w:rsid w:val="002525FE"/>
    <w:rsid w:val="002535F6"/>
    <w:rsid w:val="00253B9B"/>
    <w:rsid w:val="00254B42"/>
    <w:rsid w:val="0025643A"/>
    <w:rsid w:val="002606BE"/>
    <w:rsid w:val="0026090A"/>
    <w:rsid w:val="00261172"/>
    <w:rsid w:val="00262A41"/>
    <w:rsid w:val="00262AD8"/>
    <w:rsid w:val="00262C26"/>
    <w:rsid w:val="002636FD"/>
    <w:rsid w:val="002651A0"/>
    <w:rsid w:val="00265327"/>
    <w:rsid w:val="00267D79"/>
    <w:rsid w:val="00271DBC"/>
    <w:rsid w:val="002728F9"/>
    <w:rsid w:val="00272A29"/>
    <w:rsid w:val="00272C0B"/>
    <w:rsid w:val="00273F22"/>
    <w:rsid w:val="00275828"/>
    <w:rsid w:val="00276447"/>
    <w:rsid w:val="00276A9B"/>
    <w:rsid w:val="00280A36"/>
    <w:rsid w:val="002814C1"/>
    <w:rsid w:val="00281B23"/>
    <w:rsid w:val="002832DE"/>
    <w:rsid w:val="00283DB2"/>
    <w:rsid w:val="00284829"/>
    <w:rsid w:val="00284D22"/>
    <w:rsid w:val="00284DC3"/>
    <w:rsid w:val="002871B6"/>
    <w:rsid w:val="00290AB6"/>
    <w:rsid w:val="00290AFB"/>
    <w:rsid w:val="00290EC9"/>
    <w:rsid w:val="00291DE3"/>
    <w:rsid w:val="00293D99"/>
    <w:rsid w:val="00294ABC"/>
    <w:rsid w:val="00294C53"/>
    <w:rsid w:val="002952A1"/>
    <w:rsid w:val="002954B4"/>
    <w:rsid w:val="00296458"/>
    <w:rsid w:val="002965AD"/>
    <w:rsid w:val="002A1E51"/>
    <w:rsid w:val="002A2516"/>
    <w:rsid w:val="002A42C0"/>
    <w:rsid w:val="002A4804"/>
    <w:rsid w:val="002A4A5C"/>
    <w:rsid w:val="002A68F1"/>
    <w:rsid w:val="002A6F13"/>
    <w:rsid w:val="002B1A81"/>
    <w:rsid w:val="002B64B2"/>
    <w:rsid w:val="002B64F5"/>
    <w:rsid w:val="002B6738"/>
    <w:rsid w:val="002C016F"/>
    <w:rsid w:val="002C1BE2"/>
    <w:rsid w:val="002C4649"/>
    <w:rsid w:val="002C6CE6"/>
    <w:rsid w:val="002C7756"/>
    <w:rsid w:val="002D0F84"/>
    <w:rsid w:val="002D13BA"/>
    <w:rsid w:val="002D28A2"/>
    <w:rsid w:val="002D3322"/>
    <w:rsid w:val="002D4C75"/>
    <w:rsid w:val="002D6FEA"/>
    <w:rsid w:val="002D7328"/>
    <w:rsid w:val="002D75ED"/>
    <w:rsid w:val="002E186F"/>
    <w:rsid w:val="002E27CA"/>
    <w:rsid w:val="002E35FA"/>
    <w:rsid w:val="002E4DC5"/>
    <w:rsid w:val="002E6A50"/>
    <w:rsid w:val="002E6E4C"/>
    <w:rsid w:val="002E75C5"/>
    <w:rsid w:val="002E7EB6"/>
    <w:rsid w:val="002E7EE4"/>
    <w:rsid w:val="002F06DD"/>
    <w:rsid w:val="002F1615"/>
    <w:rsid w:val="002F2F8A"/>
    <w:rsid w:val="002F329A"/>
    <w:rsid w:val="002F3369"/>
    <w:rsid w:val="002F3955"/>
    <w:rsid w:val="002F4055"/>
    <w:rsid w:val="002F54C0"/>
    <w:rsid w:val="002F7884"/>
    <w:rsid w:val="002F79B7"/>
    <w:rsid w:val="002F7C93"/>
    <w:rsid w:val="003009A8"/>
    <w:rsid w:val="00302B35"/>
    <w:rsid w:val="00303CA6"/>
    <w:rsid w:val="003057C6"/>
    <w:rsid w:val="00306AD9"/>
    <w:rsid w:val="00310EF0"/>
    <w:rsid w:val="00310FC3"/>
    <w:rsid w:val="00311B79"/>
    <w:rsid w:val="00313D2F"/>
    <w:rsid w:val="00314A4F"/>
    <w:rsid w:val="0031796C"/>
    <w:rsid w:val="00317E2F"/>
    <w:rsid w:val="003216A3"/>
    <w:rsid w:val="003221EB"/>
    <w:rsid w:val="003231EA"/>
    <w:rsid w:val="0032464E"/>
    <w:rsid w:val="00324C1C"/>
    <w:rsid w:val="00325106"/>
    <w:rsid w:val="00327181"/>
    <w:rsid w:val="00330635"/>
    <w:rsid w:val="003317A4"/>
    <w:rsid w:val="00331EC7"/>
    <w:rsid w:val="0033301E"/>
    <w:rsid w:val="00334079"/>
    <w:rsid w:val="003378AA"/>
    <w:rsid w:val="00341231"/>
    <w:rsid w:val="0034321D"/>
    <w:rsid w:val="00343ADE"/>
    <w:rsid w:val="00350795"/>
    <w:rsid w:val="00350E07"/>
    <w:rsid w:val="00350FB2"/>
    <w:rsid w:val="00352E4F"/>
    <w:rsid w:val="00353735"/>
    <w:rsid w:val="0035601B"/>
    <w:rsid w:val="00357B7A"/>
    <w:rsid w:val="00362A70"/>
    <w:rsid w:val="00362CED"/>
    <w:rsid w:val="00363F6E"/>
    <w:rsid w:val="003663E1"/>
    <w:rsid w:val="003669C8"/>
    <w:rsid w:val="00366DB6"/>
    <w:rsid w:val="0036720E"/>
    <w:rsid w:val="003677E1"/>
    <w:rsid w:val="00367B8C"/>
    <w:rsid w:val="00367FD6"/>
    <w:rsid w:val="0037017D"/>
    <w:rsid w:val="003709AE"/>
    <w:rsid w:val="00373015"/>
    <w:rsid w:val="003736DC"/>
    <w:rsid w:val="00373E22"/>
    <w:rsid w:val="00375BD4"/>
    <w:rsid w:val="003764DE"/>
    <w:rsid w:val="00376C0D"/>
    <w:rsid w:val="003772E5"/>
    <w:rsid w:val="0037787A"/>
    <w:rsid w:val="0038028F"/>
    <w:rsid w:val="00382449"/>
    <w:rsid w:val="003827BF"/>
    <w:rsid w:val="003854A6"/>
    <w:rsid w:val="00385FB4"/>
    <w:rsid w:val="003902AC"/>
    <w:rsid w:val="003922DA"/>
    <w:rsid w:val="003930F9"/>
    <w:rsid w:val="00394AD9"/>
    <w:rsid w:val="00394E20"/>
    <w:rsid w:val="00394FE6"/>
    <w:rsid w:val="003955D4"/>
    <w:rsid w:val="003974A2"/>
    <w:rsid w:val="00397F36"/>
    <w:rsid w:val="003A09FF"/>
    <w:rsid w:val="003A0B12"/>
    <w:rsid w:val="003A1145"/>
    <w:rsid w:val="003A1603"/>
    <w:rsid w:val="003A1A34"/>
    <w:rsid w:val="003A2D06"/>
    <w:rsid w:val="003A3731"/>
    <w:rsid w:val="003A3932"/>
    <w:rsid w:val="003A532E"/>
    <w:rsid w:val="003B0A8D"/>
    <w:rsid w:val="003B172A"/>
    <w:rsid w:val="003B4DD1"/>
    <w:rsid w:val="003B61D5"/>
    <w:rsid w:val="003B7F29"/>
    <w:rsid w:val="003C02EB"/>
    <w:rsid w:val="003C0A5A"/>
    <w:rsid w:val="003C14E6"/>
    <w:rsid w:val="003C1783"/>
    <w:rsid w:val="003C1AC2"/>
    <w:rsid w:val="003C2090"/>
    <w:rsid w:val="003C2698"/>
    <w:rsid w:val="003C36DF"/>
    <w:rsid w:val="003C4E75"/>
    <w:rsid w:val="003C6732"/>
    <w:rsid w:val="003D0632"/>
    <w:rsid w:val="003D372D"/>
    <w:rsid w:val="003D38A6"/>
    <w:rsid w:val="003D5BE8"/>
    <w:rsid w:val="003D7BD9"/>
    <w:rsid w:val="003D7FD2"/>
    <w:rsid w:val="003E11DF"/>
    <w:rsid w:val="003E1F5F"/>
    <w:rsid w:val="003E2AEC"/>
    <w:rsid w:val="003E4868"/>
    <w:rsid w:val="003E4975"/>
    <w:rsid w:val="003E5BFB"/>
    <w:rsid w:val="003F050E"/>
    <w:rsid w:val="003F0698"/>
    <w:rsid w:val="003F06C6"/>
    <w:rsid w:val="003F308D"/>
    <w:rsid w:val="003F4842"/>
    <w:rsid w:val="003F5C2B"/>
    <w:rsid w:val="003F6585"/>
    <w:rsid w:val="003F7577"/>
    <w:rsid w:val="003F7B85"/>
    <w:rsid w:val="003F7BF3"/>
    <w:rsid w:val="003F7C79"/>
    <w:rsid w:val="0040096A"/>
    <w:rsid w:val="00401913"/>
    <w:rsid w:val="00402745"/>
    <w:rsid w:val="00402B63"/>
    <w:rsid w:val="00402D6D"/>
    <w:rsid w:val="00403AB8"/>
    <w:rsid w:val="00403C81"/>
    <w:rsid w:val="00405991"/>
    <w:rsid w:val="00406DEE"/>
    <w:rsid w:val="0041030E"/>
    <w:rsid w:val="00411384"/>
    <w:rsid w:val="0041198C"/>
    <w:rsid w:val="00411FC6"/>
    <w:rsid w:val="004125DD"/>
    <w:rsid w:val="0041320F"/>
    <w:rsid w:val="004134B2"/>
    <w:rsid w:val="00414D50"/>
    <w:rsid w:val="00415B9B"/>
    <w:rsid w:val="00415DB9"/>
    <w:rsid w:val="00416AD9"/>
    <w:rsid w:val="00416BEC"/>
    <w:rsid w:val="00417884"/>
    <w:rsid w:val="00421086"/>
    <w:rsid w:val="004232D9"/>
    <w:rsid w:val="00423AD0"/>
    <w:rsid w:val="00424A13"/>
    <w:rsid w:val="004259BE"/>
    <w:rsid w:val="004264A4"/>
    <w:rsid w:val="00427563"/>
    <w:rsid w:val="00430845"/>
    <w:rsid w:val="0043250E"/>
    <w:rsid w:val="00432AB0"/>
    <w:rsid w:val="00432C5B"/>
    <w:rsid w:val="00433498"/>
    <w:rsid w:val="0043485A"/>
    <w:rsid w:val="00435F25"/>
    <w:rsid w:val="00436C01"/>
    <w:rsid w:val="004374C3"/>
    <w:rsid w:val="00441C5B"/>
    <w:rsid w:val="00441D73"/>
    <w:rsid w:val="004433E0"/>
    <w:rsid w:val="00444349"/>
    <w:rsid w:val="004454FA"/>
    <w:rsid w:val="004459BB"/>
    <w:rsid w:val="00446A50"/>
    <w:rsid w:val="004470A4"/>
    <w:rsid w:val="00447108"/>
    <w:rsid w:val="00447570"/>
    <w:rsid w:val="004505F2"/>
    <w:rsid w:val="004506FF"/>
    <w:rsid w:val="00450AE3"/>
    <w:rsid w:val="00450C99"/>
    <w:rsid w:val="004525F2"/>
    <w:rsid w:val="0045307D"/>
    <w:rsid w:val="004544F9"/>
    <w:rsid w:val="00456760"/>
    <w:rsid w:val="00457789"/>
    <w:rsid w:val="00457A81"/>
    <w:rsid w:val="00460AB1"/>
    <w:rsid w:val="004610A0"/>
    <w:rsid w:val="00461279"/>
    <w:rsid w:val="00461D24"/>
    <w:rsid w:val="004663D0"/>
    <w:rsid w:val="00467320"/>
    <w:rsid w:val="0047010D"/>
    <w:rsid w:val="0047059A"/>
    <w:rsid w:val="00471B67"/>
    <w:rsid w:val="00472079"/>
    <w:rsid w:val="004729FC"/>
    <w:rsid w:val="004735B5"/>
    <w:rsid w:val="00473BCB"/>
    <w:rsid w:val="00474787"/>
    <w:rsid w:val="00475A26"/>
    <w:rsid w:val="00475B54"/>
    <w:rsid w:val="004778DD"/>
    <w:rsid w:val="00481C79"/>
    <w:rsid w:val="00483D06"/>
    <w:rsid w:val="00483FAC"/>
    <w:rsid w:val="0048478E"/>
    <w:rsid w:val="00484875"/>
    <w:rsid w:val="004851DF"/>
    <w:rsid w:val="004865BA"/>
    <w:rsid w:val="0048726F"/>
    <w:rsid w:val="00490953"/>
    <w:rsid w:val="00491571"/>
    <w:rsid w:val="00491992"/>
    <w:rsid w:val="004925D7"/>
    <w:rsid w:val="004927BF"/>
    <w:rsid w:val="00492CFE"/>
    <w:rsid w:val="00492DD3"/>
    <w:rsid w:val="00493046"/>
    <w:rsid w:val="00493391"/>
    <w:rsid w:val="004959B9"/>
    <w:rsid w:val="00496424"/>
    <w:rsid w:val="00497572"/>
    <w:rsid w:val="004978D7"/>
    <w:rsid w:val="00497E74"/>
    <w:rsid w:val="004A04FD"/>
    <w:rsid w:val="004A0752"/>
    <w:rsid w:val="004A3301"/>
    <w:rsid w:val="004A493F"/>
    <w:rsid w:val="004A4A39"/>
    <w:rsid w:val="004A597F"/>
    <w:rsid w:val="004A69EE"/>
    <w:rsid w:val="004B1B7B"/>
    <w:rsid w:val="004B31FE"/>
    <w:rsid w:val="004B3287"/>
    <w:rsid w:val="004B3D61"/>
    <w:rsid w:val="004B44D8"/>
    <w:rsid w:val="004B4A79"/>
    <w:rsid w:val="004B5B26"/>
    <w:rsid w:val="004C0982"/>
    <w:rsid w:val="004C0F72"/>
    <w:rsid w:val="004C2800"/>
    <w:rsid w:val="004C5B6F"/>
    <w:rsid w:val="004C5F83"/>
    <w:rsid w:val="004C6060"/>
    <w:rsid w:val="004C69E4"/>
    <w:rsid w:val="004D1920"/>
    <w:rsid w:val="004D293A"/>
    <w:rsid w:val="004D44AC"/>
    <w:rsid w:val="004D4C1E"/>
    <w:rsid w:val="004D65AE"/>
    <w:rsid w:val="004E1D33"/>
    <w:rsid w:val="004E2072"/>
    <w:rsid w:val="004E2258"/>
    <w:rsid w:val="004E3F7E"/>
    <w:rsid w:val="004E5004"/>
    <w:rsid w:val="004E5BE9"/>
    <w:rsid w:val="004E5CFD"/>
    <w:rsid w:val="004E6A41"/>
    <w:rsid w:val="004E6CF8"/>
    <w:rsid w:val="004F1062"/>
    <w:rsid w:val="004F19A1"/>
    <w:rsid w:val="004F3476"/>
    <w:rsid w:val="004F4B69"/>
    <w:rsid w:val="004F58A6"/>
    <w:rsid w:val="004F592B"/>
    <w:rsid w:val="004F69BE"/>
    <w:rsid w:val="004F6FBC"/>
    <w:rsid w:val="004F7C37"/>
    <w:rsid w:val="00500996"/>
    <w:rsid w:val="00500A4C"/>
    <w:rsid w:val="00500F14"/>
    <w:rsid w:val="00500FC6"/>
    <w:rsid w:val="005011F4"/>
    <w:rsid w:val="00504255"/>
    <w:rsid w:val="005056D2"/>
    <w:rsid w:val="00506120"/>
    <w:rsid w:val="0050668C"/>
    <w:rsid w:val="005101B8"/>
    <w:rsid w:val="00510F75"/>
    <w:rsid w:val="00511D62"/>
    <w:rsid w:val="00512C8F"/>
    <w:rsid w:val="00513CDD"/>
    <w:rsid w:val="005226E4"/>
    <w:rsid w:val="005232F6"/>
    <w:rsid w:val="00523B81"/>
    <w:rsid w:val="005242AA"/>
    <w:rsid w:val="00527103"/>
    <w:rsid w:val="00527A95"/>
    <w:rsid w:val="0053037F"/>
    <w:rsid w:val="00531D0B"/>
    <w:rsid w:val="00534CCB"/>
    <w:rsid w:val="00534E94"/>
    <w:rsid w:val="00536BF4"/>
    <w:rsid w:val="00537178"/>
    <w:rsid w:val="00540A73"/>
    <w:rsid w:val="00540E13"/>
    <w:rsid w:val="00540E9E"/>
    <w:rsid w:val="00540F67"/>
    <w:rsid w:val="00542C86"/>
    <w:rsid w:val="0054314D"/>
    <w:rsid w:val="00543F24"/>
    <w:rsid w:val="005442A1"/>
    <w:rsid w:val="00544D05"/>
    <w:rsid w:val="00545652"/>
    <w:rsid w:val="00546275"/>
    <w:rsid w:val="0054636D"/>
    <w:rsid w:val="00547002"/>
    <w:rsid w:val="00547B58"/>
    <w:rsid w:val="00547BFC"/>
    <w:rsid w:val="00550061"/>
    <w:rsid w:val="00553E94"/>
    <w:rsid w:val="0055476D"/>
    <w:rsid w:val="0055779E"/>
    <w:rsid w:val="00560562"/>
    <w:rsid w:val="00560CA7"/>
    <w:rsid w:val="00561282"/>
    <w:rsid w:val="00563B8B"/>
    <w:rsid w:val="005665D9"/>
    <w:rsid w:val="00566B32"/>
    <w:rsid w:val="00566E66"/>
    <w:rsid w:val="0056726C"/>
    <w:rsid w:val="00567C15"/>
    <w:rsid w:val="00567CE1"/>
    <w:rsid w:val="005700F9"/>
    <w:rsid w:val="005703DB"/>
    <w:rsid w:val="00572239"/>
    <w:rsid w:val="00572721"/>
    <w:rsid w:val="00572D83"/>
    <w:rsid w:val="0057413E"/>
    <w:rsid w:val="005774AC"/>
    <w:rsid w:val="00577CF0"/>
    <w:rsid w:val="005805D8"/>
    <w:rsid w:val="00580B14"/>
    <w:rsid w:val="0058161F"/>
    <w:rsid w:val="0058179F"/>
    <w:rsid w:val="00582C3C"/>
    <w:rsid w:val="00583BAE"/>
    <w:rsid w:val="00583E9E"/>
    <w:rsid w:val="005853AF"/>
    <w:rsid w:val="00586557"/>
    <w:rsid w:val="005906E7"/>
    <w:rsid w:val="005916DB"/>
    <w:rsid w:val="00593350"/>
    <w:rsid w:val="00594F7E"/>
    <w:rsid w:val="00596234"/>
    <w:rsid w:val="00596388"/>
    <w:rsid w:val="00596802"/>
    <w:rsid w:val="00596EDC"/>
    <w:rsid w:val="005970E5"/>
    <w:rsid w:val="005A0206"/>
    <w:rsid w:val="005A0710"/>
    <w:rsid w:val="005A076F"/>
    <w:rsid w:val="005A10DA"/>
    <w:rsid w:val="005A29CB"/>
    <w:rsid w:val="005A3C55"/>
    <w:rsid w:val="005A6957"/>
    <w:rsid w:val="005A6B8B"/>
    <w:rsid w:val="005A75CD"/>
    <w:rsid w:val="005B0471"/>
    <w:rsid w:val="005B1B34"/>
    <w:rsid w:val="005B27E5"/>
    <w:rsid w:val="005B2C05"/>
    <w:rsid w:val="005B2D44"/>
    <w:rsid w:val="005B35FD"/>
    <w:rsid w:val="005B3797"/>
    <w:rsid w:val="005B3F6D"/>
    <w:rsid w:val="005B5202"/>
    <w:rsid w:val="005B5D97"/>
    <w:rsid w:val="005B619C"/>
    <w:rsid w:val="005B6BB0"/>
    <w:rsid w:val="005B7772"/>
    <w:rsid w:val="005B7CAD"/>
    <w:rsid w:val="005C0CC0"/>
    <w:rsid w:val="005C5B8A"/>
    <w:rsid w:val="005C78C7"/>
    <w:rsid w:val="005D3FB3"/>
    <w:rsid w:val="005D5318"/>
    <w:rsid w:val="005D5669"/>
    <w:rsid w:val="005D5EC8"/>
    <w:rsid w:val="005E0B1D"/>
    <w:rsid w:val="005E0CAB"/>
    <w:rsid w:val="005E241F"/>
    <w:rsid w:val="005E279A"/>
    <w:rsid w:val="005E6D54"/>
    <w:rsid w:val="005E748E"/>
    <w:rsid w:val="005E7CB1"/>
    <w:rsid w:val="005F1312"/>
    <w:rsid w:val="005F19F5"/>
    <w:rsid w:val="005F1E51"/>
    <w:rsid w:val="005F29DC"/>
    <w:rsid w:val="005F3526"/>
    <w:rsid w:val="005F3929"/>
    <w:rsid w:val="005F417A"/>
    <w:rsid w:val="005F51BE"/>
    <w:rsid w:val="005F5880"/>
    <w:rsid w:val="005F699E"/>
    <w:rsid w:val="005F7DF6"/>
    <w:rsid w:val="005F7F3D"/>
    <w:rsid w:val="00601C4E"/>
    <w:rsid w:val="006023DA"/>
    <w:rsid w:val="00605AD7"/>
    <w:rsid w:val="006069A8"/>
    <w:rsid w:val="00606FB5"/>
    <w:rsid w:val="00610A43"/>
    <w:rsid w:val="00610C2E"/>
    <w:rsid w:val="006125EA"/>
    <w:rsid w:val="00612D8B"/>
    <w:rsid w:val="006132AE"/>
    <w:rsid w:val="006162EF"/>
    <w:rsid w:val="0061792A"/>
    <w:rsid w:val="00617BBD"/>
    <w:rsid w:val="006210CC"/>
    <w:rsid w:val="00621DB5"/>
    <w:rsid w:val="00622664"/>
    <w:rsid w:val="00624713"/>
    <w:rsid w:val="00625701"/>
    <w:rsid w:val="00627A93"/>
    <w:rsid w:val="006300A9"/>
    <w:rsid w:val="006323AF"/>
    <w:rsid w:val="0063366F"/>
    <w:rsid w:val="006343F7"/>
    <w:rsid w:val="006353C3"/>
    <w:rsid w:val="00635735"/>
    <w:rsid w:val="0063703C"/>
    <w:rsid w:val="006371D3"/>
    <w:rsid w:val="00637D97"/>
    <w:rsid w:val="0064017C"/>
    <w:rsid w:val="00640F64"/>
    <w:rsid w:val="006412F9"/>
    <w:rsid w:val="006417BB"/>
    <w:rsid w:val="00642594"/>
    <w:rsid w:val="00642A05"/>
    <w:rsid w:val="006431E7"/>
    <w:rsid w:val="00643437"/>
    <w:rsid w:val="006436C7"/>
    <w:rsid w:val="00644D4B"/>
    <w:rsid w:val="006468BC"/>
    <w:rsid w:val="00646AE6"/>
    <w:rsid w:val="00647526"/>
    <w:rsid w:val="0065049C"/>
    <w:rsid w:val="00650C3E"/>
    <w:rsid w:val="006511F9"/>
    <w:rsid w:val="006514E3"/>
    <w:rsid w:val="0065187D"/>
    <w:rsid w:val="00652F59"/>
    <w:rsid w:val="00653ABD"/>
    <w:rsid w:val="00655783"/>
    <w:rsid w:val="00655A8F"/>
    <w:rsid w:val="00656056"/>
    <w:rsid w:val="00657DFA"/>
    <w:rsid w:val="00657FC3"/>
    <w:rsid w:val="00660485"/>
    <w:rsid w:val="00660B27"/>
    <w:rsid w:val="00661041"/>
    <w:rsid w:val="00661516"/>
    <w:rsid w:val="0066154B"/>
    <w:rsid w:val="00662884"/>
    <w:rsid w:val="006639C0"/>
    <w:rsid w:val="0066648C"/>
    <w:rsid w:val="0066656C"/>
    <w:rsid w:val="006666C2"/>
    <w:rsid w:val="0066736A"/>
    <w:rsid w:val="00667A8B"/>
    <w:rsid w:val="006701D2"/>
    <w:rsid w:val="006712CD"/>
    <w:rsid w:val="00674004"/>
    <w:rsid w:val="0067428C"/>
    <w:rsid w:val="00674479"/>
    <w:rsid w:val="00675CBF"/>
    <w:rsid w:val="00680661"/>
    <w:rsid w:val="00680B6A"/>
    <w:rsid w:val="00680BE7"/>
    <w:rsid w:val="0068129F"/>
    <w:rsid w:val="00681540"/>
    <w:rsid w:val="00683689"/>
    <w:rsid w:val="006839E9"/>
    <w:rsid w:val="00683DEC"/>
    <w:rsid w:val="00685EB5"/>
    <w:rsid w:val="00686525"/>
    <w:rsid w:val="00687172"/>
    <w:rsid w:val="00690BA3"/>
    <w:rsid w:val="0069373E"/>
    <w:rsid w:val="00695687"/>
    <w:rsid w:val="0069598C"/>
    <w:rsid w:val="0069705A"/>
    <w:rsid w:val="006970EE"/>
    <w:rsid w:val="00697C69"/>
    <w:rsid w:val="006A0057"/>
    <w:rsid w:val="006A07CB"/>
    <w:rsid w:val="006A0C2C"/>
    <w:rsid w:val="006A1F39"/>
    <w:rsid w:val="006A2185"/>
    <w:rsid w:val="006A26FF"/>
    <w:rsid w:val="006A4FD2"/>
    <w:rsid w:val="006A572A"/>
    <w:rsid w:val="006A67B9"/>
    <w:rsid w:val="006A6A02"/>
    <w:rsid w:val="006B134C"/>
    <w:rsid w:val="006B2987"/>
    <w:rsid w:val="006B38FC"/>
    <w:rsid w:val="006B3938"/>
    <w:rsid w:val="006B4701"/>
    <w:rsid w:val="006B4EA7"/>
    <w:rsid w:val="006B59B0"/>
    <w:rsid w:val="006B5E23"/>
    <w:rsid w:val="006B6122"/>
    <w:rsid w:val="006B667E"/>
    <w:rsid w:val="006B68B6"/>
    <w:rsid w:val="006B6FB4"/>
    <w:rsid w:val="006B799E"/>
    <w:rsid w:val="006B7B19"/>
    <w:rsid w:val="006B7EE9"/>
    <w:rsid w:val="006B7F60"/>
    <w:rsid w:val="006C1698"/>
    <w:rsid w:val="006C34D7"/>
    <w:rsid w:val="006C4EBE"/>
    <w:rsid w:val="006C7E1E"/>
    <w:rsid w:val="006D2E47"/>
    <w:rsid w:val="006D491B"/>
    <w:rsid w:val="006D5499"/>
    <w:rsid w:val="006D5A8B"/>
    <w:rsid w:val="006E05CB"/>
    <w:rsid w:val="006E0640"/>
    <w:rsid w:val="006E07B5"/>
    <w:rsid w:val="006E0D49"/>
    <w:rsid w:val="006E162E"/>
    <w:rsid w:val="006E2E3D"/>
    <w:rsid w:val="006E5AA9"/>
    <w:rsid w:val="006E5EC4"/>
    <w:rsid w:val="006E74BF"/>
    <w:rsid w:val="006E7567"/>
    <w:rsid w:val="006F1515"/>
    <w:rsid w:val="006F162B"/>
    <w:rsid w:val="006F1A2D"/>
    <w:rsid w:val="006F34DE"/>
    <w:rsid w:val="006F3F0A"/>
    <w:rsid w:val="006F41EC"/>
    <w:rsid w:val="006F4CAB"/>
    <w:rsid w:val="006F634E"/>
    <w:rsid w:val="006F7BF3"/>
    <w:rsid w:val="00700760"/>
    <w:rsid w:val="00702115"/>
    <w:rsid w:val="0070420C"/>
    <w:rsid w:val="00705187"/>
    <w:rsid w:val="007063A8"/>
    <w:rsid w:val="007068E2"/>
    <w:rsid w:val="00710815"/>
    <w:rsid w:val="0071126E"/>
    <w:rsid w:val="007113A3"/>
    <w:rsid w:val="00711BC3"/>
    <w:rsid w:val="007147C2"/>
    <w:rsid w:val="007149F9"/>
    <w:rsid w:val="00714FF4"/>
    <w:rsid w:val="0071614D"/>
    <w:rsid w:val="00716BE6"/>
    <w:rsid w:val="00717464"/>
    <w:rsid w:val="00717D6C"/>
    <w:rsid w:val="0072012F"/>
    <w:rsid w:val="0072015A"/>
    <w:rsid w:val="007213AE"/>
    <w:rsid w:val="007219EF"/>
    <w:rsid w:val="007232C2"/>
    <w:rsid w:val="00724C8B"/>
    <w:rsid w:val="0072782E"/>
    <w:rsid w:val="007337FF"/>
    <w:rsid w:val="00733B85"/>
    <w:rsid w:val="00734043"/>
    <w:rsid w:val="0073485A"/>
    <w:rsid w:val="007352EA"/>
    <w:rsid w:val="00735EC4"/>
    <w:rsid w:val="00736E5C"/>
    <w:rsid w:val="0074303E"/>
    <w:rsid w:val="007431B0"/>
    <w:rsid w:val="00745A5F"/>
    <w:rsid w:val="00746070"/>
    <w:rsid w:val="00750E30"/>
    <w:rsid w:val="007514F5"/>
    <w:rsid w:val="00751A4A"/>
    <w:rsid w:val="007522E5"/>
    <w:rsid w:val="00752B7A"/>
    <w:rsid w:val="007534FB"/>
    <w:rsid w:val="00753AB4"/>
    <w:rsid w:val="00753D08"/>
    <w:rsid w:val="00753EAB"/>
    <w:rsid w:val="00755222"/>
    <w:rsid w:val="00755442"/>
    <w:rsid w:val="00755B37"/>
    <w:rsid w:val="007571FD"/>
    <w:rsid w:val="00760172"/>
    <w:rsid w:val="007613B2"/>
    <w:rsid w:val="007637D6"/>
    <w:rsid w:val="00764164"/>
    <w:rsid w:val="00764AE8"/>
    <w:rsid w:val="007652B6"/>
    <w:rsid w:val="007655A7"/>
    <w:rsid w:val="007673A3"/>
    <w:rsid w:val="007700FD"/>
    <w:rsid w:val="007705BD"/>
    <w:rsid w:val="00770A60"/>
    <w:rsid w:val="00770F6F"/>
    <w:rsid w:val="00771903"/>
    <w:rsid w:val="0077396A"/>
    <w:rsid w:val="00775BDF"/>
    <w:rsid w:val="00781526"/>
    <w:rsid w:val="00782119"/>
    <w:rsid w:val="00782CCC"/>
    <w:rsid w:val="007831BC"/>
    <w:rsid w:val="0078737D"/>
    <w:rsid w:val="007879FA"/>
    <w:rsid w:val="007900B0"/>
    <w:rsid w:val="00792F7B"/>
    <w:rsid w:val="00793143"/>
    <w:rsid w:val="00794AB7"/>
    <w:rsid w:val="00796A3B"/>
    <w:rsid w:val="00797FCD"/>
    <w:rsid w:val="007A01BF"/>
    <w:rsid w:val="007A2A48"/>
    <w:rsid w:val="007A2D13"/>
    <w:rsid w:val="007A2E96"/>
    <w:rsid w:val="007A38B0"/>
    <w:rsid w:val="007A6C4B"/>
    <w:rsid w:val="007A71E8"/>
    <w:rsid w:val="007B0FED"/>
    <w:rsid w:val="007B2691"/>
    <w:rsid w:val="007B45D3"/>
    <w:rsid w:val="007B6579"/>
    <w:rsid w:val="007B708F"/>
    <w:rsid w:val="007B778B"/>
    <w:rsid w:val="007C09EB"/>
    <w:rsid w:val="007C1188"/>
    <w:rsid w:val="007C1358"/>
    <w:rsid w:val="007C17BD"/>
    <w:rsid w:val="007C3958"/>
    <w:rsid w:val="007C395D"/>
    <w:rsid w:val="007C47C1"/>
    <w:rsid w:val="007C50DD"/>
    <w:rsid w:val="007C5B9F"/>
    <w:rsid w:val="007C602C"/>
    <w:rsid w:val="007C6A5C"/>
    <w:rsid w:val="007C7388"/>
    <w:rsid w:val="007C7A87"/>
    <w:rsid w:val="007C7E3F"/>
    <w:rsid w:val="007D2809"/>
    <w:rsid w:val="007D3662"/>
    <w:rsid w:val="007D43AA"/>
    <w:rsid w:val="007D6205"/>
    <w:rsid w:val="007D6C64"/>
    <w:rsid w:val="007D74B8"/>
    <w:rsid w:val="007E2899"/>
    <w:rsid w:val="007E32E3"/>
    <w:rsid w:val="007E5C88"/>
    <w:rsid w:val="007E7147"/>
    <w:rsid w:val="007E71D2"/>
    <w:rsid w:val="007E7A37"/>
    <w:rsid w:val="007E7C22"/>
    <w:rsid w:val="007F01F3"/>
    <w:rsid w:val="007F02E2"/>
    <w:rsid w:val="007F06CF"/>
    <w:rsid w:val="007F071C"/>
    <w:rsid w:val="007F0847"/>
    <w:rsid w:val="007F08A5"/>
    <w:rsid w:val="007F174E"/>
    <w:rsid w:val="007F2018"/>
    <w:rsid w:val="007F23DC"/>
    <w:rsid w:val="007F2C89"/>
    <w:rsid w:val="007F2F1B"/>
    <w:rsid w:val="007F31DB"/>
    <w:rsid w:val="007F5869"/>
    <w:rsid w:val="007F5FDA"/>
    <w:rsid w:val="007F68F0"/>
    <w:rsid w:val="007F7D53"/>
    <w:rsid w:val="008002A5"/>
    <w:rsid w:val="008012BF"/>
    <w:rsid w:val="00801856"/>
    <w:rsid w:val="00802FA7"/>
    <w:rsid w:val="00803766"/>
    <w:rsid w:val="00803E0B"/>
    <w:rsid w:val="00804FF1"/>
    <w:rsid w:val="008062F9"/>
    <w:rsid w:val="008067A6"/>
    <w:rsid w:val="00807151"/>
    <w:rsid w:val="008071F4"/>
    <w:rsid w:val="00812EC0"/>
    <w:rsid w:val="0081322A"/>
    <w:rsid w:val="0081394E"/>
    <w:rsid w:val="00813F53"/>
    <w:rsid w:val="0081627C"/>
    <w:rsid w:val="00820F64"/>
    <w:rsid w:val="00822285"/>
    <w:rsid w:val="00822A8F"/>
    <w:rsid w:val="008231CB"/>
    <w:rsid w:val="00823713"/>
    <w:rsid w:val="008244F3"/>
    <w:rsid w:val="0082494D"/>
    <w:rsid w:val="00824FD4"/>
    <w:rsid w:val="00825497"/>
    <w:rsid w:val="00825578"/>
    <w:rsid w:val="00825695"/>
    <w:rsid w:val="0082591C"/>
    <w:rsid w:val="00825B0A"/>
    <w:rsid w:val="00826FB6"/>
    <w:rsid w:val="00827A9E"/>
    <w:rsid w:val="008322C4"/>
    <w:rsid w:val="008330F7"/>
    <w:rsid w:val="00835619"/>
    <w:rsid w:val="008358A3"/>
    <w:rsid w:val="00837CE2"/>
    <w:rsid w:val="00837E47"/>
    <w:rsid w:val="008405E2"/>
    <w:rsid w:val="00842726"/>
    <w:rsid w:val="00843C6B"/>
    <w:rsid w:val="00845272"/>
    <w:rsid w:val="00845385"/>
    <w:rsid w:val="00845E41"/>
    <w:rsid w:val="00846D61"/>
    <w:rsid w:val="008470B4"/>
    <w:rsid w:val="008470E4"/>
    <w:rsid w:val="008500AA"/>
    <w:rsid w:val="008503A3"/>
    <w:rsid w:val="00851D1E"/>
    <w:rsid w:val="008520CB"/>
    <w:rsid w:val="00852F5C"/>
    <w:rsid w:val="008531C1"/>
    <w:rsid w:val="00854535"/>
    <w:rsid w:val="0086007D"/>
    <w:rsid w:val="008601DA"/>
    <w:rsid w:val="00860310"/>
    <w:rsid w:val="00860A5F"/>
    <w:rsid w:val="00863034"/>
    <w:rsid w:val="00864C49"/>
    <w:rsid w:val="00871AC1"/>
    <w:rsid w:val="00872751"/>
    <w:rsid w:val="00873AD4"/>
    <w:rsid w:val="00873DFD"/>
    <w:rsid w:val="00873EBF"/>
    <w:rsid w:val="00875ED1"/>
    <w:rsid w:val="00875F40"/>
    <w:rsid w:val="00876056"/>
    <w:rsid w:val="0087776C"/>
    <w:rsid w:val="00877B1E"/>
    <w:rsid w:val="00880B30"/>
    <w:rsid w:val="0088141C"/>
    <w:rsid w:val="00882754"/>
    <w:rsid w:val="008847B4"/>
    <w:rsid w:val="00884C14"/>
    <w:rsid w:val="008865A6"/>
    <w:rsid w:val="00890098"/>
    <w:rsid w:val="00892463"/>
    <w:rsid w:val="00892C81"/>
    <w:rsid w:val="008957AF"/>
    <w:rsid w:val="0089663B"/>
    <w:rsid w:val="00896EAA"/>
    <w:rsid w:val="00897692"/>
    <w:rsid w:val="00897FF0"/>
    <w:rsid w:val="008A06EC"/>
    <w:rsid w:val="008A1155"/>
    <w:rsid w:val="008A17A3"/>
    <w:rsid w:val="008A38C9"/>
    <w:rsid w:val="008A4077"/>
    <w:rsid w:val="008A4D14"/>
    <w:rsid w:val="008A5160"/>
    <w:rsid w:val="008A608B"/>
    <w:rsid w:val="008B00FF"/>
    <w:rsid w:val="008B04B0"/>
    <w:rsid w:val="008B2484"/>
    <w:rsid w:val="008B2627"/>
    <w:rsid w:val="008B3477"/>
    <w:rsid w:val="008B41DE"/>
    <w:rsid w:val="008B44A4"/>
    <w:rsid w:val="008B6568"/>
    <w:rsid w:val="008B6B71"/>
    <w:rsid w:val="008B7C53"/>
    <w:rsid w:val="008B7EA5"/>
    <w:rsid w:val="008C02BD"/>
    <w:rsid w:val="008C1988"/>
    <w:rsid w:val="008C2A39"/>
    <w:rsid w:val="008C384C"/>
    <w:rsid w:val="008C39DA"/>
    <w:rsid w:val="008C48AA"/>
    <w:rsid w:val="008C598D"/>
    <w:rsid w:val="008C7CA3"/>
    <w:rsid w:val="008C7FE7"/>
    <w:rsid w:val="008D0B1F"/>
    <w:rsid w:val="008D17FC"/>
    <w:rsid w:val="008D23F8"/>
    <w:rsid w:val="008D3A1F"/>
    <w:rsid w:val="008D4549"/>
    <w:rsid w:val="008D4E18"/>
    <w:rsid w:val="008D5EB9"/>
    <w:rsid w:val="008D7B64"/>
    <w:rsid w:val="008E0977"/>
    <w:rsid w:val="008E1644"/>
    <w:rsid w:val="008E1F0C"/>
    <w:rsid w:val="008E219A"/>
    <w:rsid w:val="008E2232"/>
    <w:rsid w:val="008E3641"/>
    <w:rsid w:val="008E3B49"/>
    <w:rsid w:val="008E3E9D"/>
    <w:rsid w:val="008E4401"/>
    <w:rsid w:val="008E65B9"/>
    <w:rsid w:val="008F033D"/>
    <w:rsid w:val="008F03C8"/>
    <w:rsid w:val="008F211B"/>
    <w:rsid w:val="008F2B8F"/>
    <w:rsid w:val="008F53EE"/>
    <w:rsid w:val="008F75DF"/>
    <w:rsid w:val="008F7C0C"/>
    <w:rsid w:val="00900906"/>
    <w:rsid w:val="009017F1"/>
    <w:rsid w:val="00901F9B"/>
    <w:rsid w:val="0090239A"/>
    <w:rsid w:val="00902F05"/>
    <w:rsid w:val="00904693"/>
    <w:rsid w:val="00907825"/>
    <w:rsid w:val="00911754"/>
    <w:rsid w:val="00912CCE"/>
    <w:rsid w:val="00913FC3"/>
    <w:rsid w:val="0091509C"/>
    <w:rsid w:val="0091799D"/>
    <w:rsid w:val="00917B9F"/>
    <w:rsid w:val="0092067A"/>
    <w:rsid w:val="00921BD2"/>
    <w:rsid w:val="00923B59"/>
    <w:rsid w:val="00923CD9"/>
    <w:rsid w:val="00925E88"/>
    <w:rsid w:val="009263A1"/>
    <w:rsid w:val="00926DB7"/>
    <w:rsid w:val="009312E6"/>
    <w:rsid w:val="0093140F"/>
    <w:rsid w:val="00931682"/>
    <w:rsid w:val="0093266B"/>
    <w:rsid w:val="009328A6"/>
    <w:rsid w:val="009335D7"/>
    <w:rsid w:val="00935BEE"/>
    <w:rsid w:val="009410FC"/>
    <w:rsid w:val="00941ED5"/>
    <w:rsid w:val="00942197"/>
    <w:rsid w:val="00942CBD"/>
    <w:rsid w:val="009447FE"/>
    <w:rsid w:val="00944ECB"/>
    <w:rsid w:val="00944F1F"/>
    <w:rsid w:val="00945A5C"/>
    <w:rsid w:val="00945BAF"/>
    <w:rsid w:val="009477D0"/>
    <w:rsid w:val="009478A7"/>
    <w:rsid w:val="009505CD"/>
    <w:rsid w:val="00950824"/>
    <w:rsid w:val="00950F1D"/>
    <w:rsid w:val="00952B66"/>
    <w:rsid w:val="009536CB"/>
    <w:rsid w:val="00953E3F"/>
    <w:rsid w:val="009552A6"/>
    <w:rsid w:val="009600F5"/>
    <w:rsid w:val="00960C64"/>
    <w:rsid w:val="00960DFC"/>
    <w:rsid w:val="009615DF"/>
    <w:rsid w:val="009626C5"/>
    <w:rsid w:val="00962DCF"/>
    <w:rsid w:val="00963067"/>
    <w:rsid w:val="009633C6"/>
    <w:rsid w:val="009642F5"/>
    <w:rsid w:val="00965E90"/>
    <w:rsid w:val="00966F1D"/>
    <w:rsid w:val="00970739"/>
    <w:rsid w:val="0097283F"/>
    <w:rsid w:val="00973899"/>
    <w:rsid w:val="00976207"/>
    <w:rsid w:val="0097693E"/>
    <w:rsid w:val="009772F9"/>
    <w:rsid w:val="00977F38"/>
    <w:rsid w:val="00980534"/>
    <w:rsid w:val="00980613"/>
    <w:rsid w:val="00980A9C"/>
    <w:rsid w:val="00980CCF"/>
    <w:rsid w:val="009841C3"/>
    <w:rsid w:val="00985800"/>
    <w:rsid w:val="0098592D"/>
    <w:rsid w:val="00986641"/>
    <w:rsid w:val="00986B95"/>
    <w:rsid w:val="00991017"/>
    <w:rsid w:val="0099182E"/>
    <w:rsid w:val="009919D1"/>
    <w:rsid w:val="00991C70"/>
    <w:rsid w:val="0099457D"/>
    <w:rsid w:val="00995B97"/>
    <w:rsid w:val="00996867"/>
    <w:rsid w:val="009A03CE"/>
    <w:rsid w:val="009A30B6"/>
    <w:rsid w:val="009A3E3B"/>
    <w:rsid w:val="009A707B"/>
    <w:rsid w:val="009A7268"/>
    <w:rsid w:val="009A7DFC"/>
    <w:rsid w:val="009B1CCD"/>
    <w:rsid w:val="009B240B"/>
    <w:rsid w:val="009B2D69"/>
    <w:rsid w:val="009B31FD"/>
    <w:rsid w:val="009B45D4"/>
    <w:rsid w:val="009B4BBE"/>
    <w:rsid w:val="009B5A32"/>
    <w:rsid w:val="009B5B02"/>
    <w:rsid w:val="009B5E13"/>
    <w:rsid w:val="009B6796"/>
    <w:rsid w:val="009B698D"/>
    <w:rsid w:val="009B7AEC"/>
    <w:rsid w:val="009B7C92"/>
    <w:rsid w:val="009C04C0"/>
    <w:rsid w:val="009C0DD3"/>
    <w:rsid w:val="009C17AD"/>
    <w:rsid w:val="009C3E12"/>
    <w:rsid w:val="009C48F6"/>
    <w:rsid w:val="009C4D3D"/>
    <w:rsid w:val="009C4E5D"/>
    <w:rsid w:val="009C5F4E"/>
    <w:rsid w:val="009C673A"/>
    <w:rsid w:val="009C6AAB"/>
    <w:rsid w:val="009C7F19"/>
    <w:rsid w:val="009D16E6"/>
    <w:rsid w:val="009D31F2"/>
    <w:rsid w:val="009D58E3"/>
    <w:rsid w:val="009D5FFC"/>
    <w:rsid w:val="009D7B43"/>
    <w:rsid w:val="009E0CEC"/>
    <w:rsid w:val="009E20FC"/>
    <w:rsid w:val="009E4BD7"/>
    <w:rsid w:val="009E5678"/>
    <w:rsid w:val="009E648D"/>
    <w:rsid w:val="009F09A3"/>
    <w:rsid w:val="009F1284"/>
    <w:rsid w:val="009F1287"/>
    <w:rsid w:val="009F1618"/>
    <w:rsid w:val="009F1F83"/>
    <w:rsid w:val="009F205B"/>
    <w:rsid w:val="009F3DA5"/>
    <w:rsid w:val="009F40C9"/>
    <w:rsid w:val="009F4AFB"/>
    <w:rsid w:val="009F4D7D"/>
    <w:rsid w:val="00A0132B"/>
    <w:rsid w:val="00A0179C"/>
    <w:rsid w:val="00A0275B"/>
    <w:rsid w:val="00A02A33"/>
    <w:rsid w:val="00A03133"/>
    <w:rsid w:val="00A04F2B"/>
    <w:rsid w:val="00A05707"/>
    <w:rsid w:val="00A06A51"/>
    <w:rsid w:val="00A06B87"/>
    <w:rsid w:val="00A10107"/>
    <w:rsid w:val="00A12159"/>
    <w:rsid w:val="00A12DFA"/>
    <w:rsid w:val="00A1360B"/>
    <w:rsid w:val="00A13AF2"/>
    <w:rsid w:val="00A1436C"/>
    <w:rsid w:val="00A144A6"/>
    <w:rsid w:val="00A14788"/>
    <w:rsid w:val="00A14877"/>
    <w:rsid w:val="00A14DCC"/>
    <w:rsid w:val="00A1523A"/>
    <w:rsid w:val="00A15592"/>
    <w:rsid w:val="00A16423"/>
    <w:rsid w:val="00A212AD"/>
    <w:rsid w:val="00A21DEB"/>
    <w:rsid w:val="00A21FE1"/>
    <w:rsid w:val="00A223DA"/>
    <w:rsid w:val="00A22B1E"/>
    <w:rsid w:val="00A237A5"/>
    <w:rsid w:val="00A23E96"/>
    <w:rsid w:val="00A30B46"/>
    <w:rsid w:val="00A30C02"/>
    <w:rsid w:val="00A30CCF"/>
    <w:rsid w:val="00A31A82"/>
    <w:rsid w:val="00A31DAA"/>
    <w:rsid w:val="00A33560"/>
    <w:rsid w:val="00A34EDC"/>
    <w:rsid w:val="00A3591E"/>
    <w:rsid w:val="00A45336"/>
    <w:rsid w:val="00A45632"/>
    <w:rsid w:val="00A47A68"/>
    <w:rsid w:val="00A52A4C"/>
    <w:rsid w:val="00A54A0D"/>
    <w:rsid w:val="00A54A53"/>
    <w:rsid w:val="00A54EA4"/>
    <w:rsid w:val="00A56850"/>
    <w:rsid w:val="00A6078F"/>
    <w:rsid w:val="00A609BE"/>
    <w:rsid w:val="00A60E5E"/>
    <w:rsid w:val="00A6191E"/>
    <w:rsid w:val="00A61D5D"/>
    <w:rsid w:val="00A62564"/>
    <w:rsid w:val="00A62ED3"/>
    <w:rsid w:val="00A62EF7"/>
    <w:rsid w:val="00A6352C"/>
    <w:rsid w:val="00A63E7B"/>
    <w:rsid w:val="00A65BDF"/>
    <w:rsid w:val="00A66313"/>
    <w:rsid w:val="00A67A46"/>
    <w:rsid w:val="00A7117A"/>
    <w:rsid w:val="00A73292"/>
    <w:rsid w:val="00A74E9C"/>
    <w:rsid w:val="00A767F3"/>
    <w:rsid w:val="00A769DF"/>
    <w:rsid w:val="00A80B85"/>
    <w:rsid w:val="00A80EEB"/>
    <w:rsid w:val="00A84545"/>
    <w:rsid w:val="00A8513A"/>
    <w:rsid w:val="00A85450"/>
    <w:rsid w:val="00A858F9"/>
    <w:rsid w:val="00A879F8"/>
    <w:rsid w:val="00A87D7C"/>
    <w:rsid w:val="00A87DBE"/>
    <w:rsid w:val="00A9179A"/>
    <w:rsid w:val="00A91FD0"/>
    <w:rsid w:val="00A9260A"/>
    <w:rsid w:val="00A9285B"/>
    <w:rsid w:val="00A9303D"/>
    <w:rsid w:val="00A938C5"/>
    <w:rsid w:val="00A938CF"/>
    <w:rsid w:val="00A94321"/>
    <w:rsid w:val="00A94E2C"/>
    <w:rsid w:val="00A96861"/>
    <w:rsid w:val="00A96A80"/>
    <w:rsid w:val="00AA078B"/>
    <w:rsid w:val="00AA35F7"/>
    <w:rsid w:val="00AA4006"/>
    <w:rsid w:val="00AA5476"/>
    <w:rsid w:val="00AA6530"/>
    <w:rsid w:val="00AA6958"/>
    <w:rsid w:val="00AA6D5E"/>
    <w:rsid w:val="00AB04BA"/>
    <w:rsid w:val="00AB135E"/>
    <w:rsid w:val="00AB181D"/>
    <w:rsid w:val="00AB2683"/>
    <w:rsid w:val="00AB2771"/>
    <w:rsid w:val="00AB30C0"/>
    <w:rsid w:val="00AB35DE"/>
    <w:rsid w:val="00AB360F"/>
    <w:rsid w:val="00AB4034"/>
    <w:rsid w:val="00AB4DA2"/>
    <w:rsid w:val="00AB65B5"/>
    <w:rsid w:val="00AB6E64"/>
    <w:rsid w:val="00AB7122"/>
    <w:rsid w:val="00AC0236"/>
    <w:rsid w:val="00AC1371"/>
    <w:rsid w:val="00AC216F"/>
    <w:rsid w:val="00AC2236"/>
    <w:rsid w:val="00AC2AD5"/>
    <w:rsid w:val="00AC3C74"/>
    <w:rsid w:val="00AC4679"/>
    <w:rsid w:val="00AC523C"/>
    <w:rsid w:val="00AD4071"/>
    <w:rsid w:val="00AD4127"/>
    <w:rsid w:val="00AD4136"/>
    <w:rsid w:val="00AD4141"/>
    <w:rsid w:val="00AD4941"/>
    <w:rsid w:val="00AD5AE5"/>
    <w:rsid w:val="00AD5D4C"/>
    <w:rsid w:val="00AD5E97"/>
    <w:rsid w:val="00AD604D"/>
    <w:rsid w:val="00AD62C7"/>
    <w:rsid w:val="00AD662B"/>
    <w:rsid w:val="00AD6CE1"/>
    <w:rsid w:val="00AD7E3B"/>
    <w:rsid w:val="00AE040B"/>
    <w:rsid w:val="00AE13B2"/>
    <w:rsid w:val="00AE25EB"/>
    <w:rsid w:val="00AE2756"/>
    <w:rsid w:val="00AE3886"/>
    <w:rsid w:val="00AE3C4B"/>
    <w:rsid w:val="00AE3CD0"/>
    <w:rsid w:val="00AE60A6"/>
    <w:rsid w:val="00AE75F0"/>
    <w:rsid w:val="00AE7D9A"/>
    <w:rsid w:val="00AF0213"/>
    <w:rsid w:val="00AF0973"/>
    <w:rsid w:val="00AF1D13"/>
    <w:rsid w:val="00AF3B82"/>
    <w:rsid w:val="00AF5719"/>
    <w:rsid w:val="00AF6145"/>
    <w:rsid w:val="00AF62B6"/>
    <w:rsid w:val="00AF65D1"/>
    <w:rsid w:val="00B011D2"/>
    <w:rsid w:val="00B01700"/>
    <w:rsid w:val="00B04D1E"/>
    <w:rsid w:val="00B05650"/>
    <w:rsid w:val="00B05F57"/>
    <w:rsid w:val="00B06BF1"/>
    <w:rsid w:val="00B102E1"/>
    <w:rsid w:val="00B11704"/>
    <w:rsid w:val="00B1526C"/>
    <w:rsid w:val="00B176D5"/>
    <w:rsid w:val="00B217BA"/>
    <w:rsid w:val="00B21F6A"/>
    <w:rsid w:val="00B242DD"/>
    <w:rsid w:val="00B24438"/>
    <w:rsid w:val="00B24E75"/>
    <w:rsid w:val="00B265DF"/>
    <w:rsid w:val="00B26E3A"/>
    <w:rsid w:val="00B27090"/>
    <w:rsid w:val="00B3151B"/>
    <w:rsid w:val="00B31EAF"/>
    <w:rsid w:val="00B32572"/>
    <w:rsid w:val="00B33769"/>
    <w:rsid w:val="00B34413"/>
    <w:rsid w:val="00B34A5B"/>
    <w:rsid w:val="00B34E83"/>
    <w:rsid w:val="00B34F0A"/>
    <w:rsid w:val="00B3633D"/>
    <w:rsid w:val="00B36FD8"/>
    <w:rsid w:val="00B374B9"/>
    <w:rsid w:val="00B37601"/>
    <w:rsid w:val="00B37D80"/>
    <w:rsid w:val="00B413A5"/>
    <w:rsid w:val="00B41942"/>
    <w:rsid w:val="00B43421"/>
    <w:rsid w:val="00B43577"/>
    <w:rsid w:val="00B476D0"/>
    <w:rsid w:val="00B52F4C"/>
    <w:rsid w:val="00B54F97"/>
    <w:rsid w:val="00B574DA"/>
    <w:rsid w:val="00B576D5"/>
    <w:rsid w:val="00B579A7"/>
    <w:rsid w:val="00B579E5"/>
    <w:rsid w:val="00B608B5"/>
    <w:rsid w:val="00B614BB"/>
    <w:rsid w:val="00B61DCA"/>
    <w:rsid w:val="00B62249"/>
    <w:rsid w:val="00B622E9"/>
    <w:rsid w:val="00B623B8"/>
    <w:rsid w:val="00B6292E"/>
    <w:rsid w:val="00B63475"/>
    <w:rsid w:val="00B65FE1"/>
    <w:rsid w:val="00B6646B"/>
    <w:rsid w:val="00B6702D"/>
    <w:rsid w:val="00B674DA"/>
    <w:rsid w:val="00B7211E"/>
    <w:rsid w:val="00B723D0"/>
    <w:rsid w:val="00B72EF9"/>
    <w:rsid w:val="00B7305E"/>
    <w:rsid w:val="00B73FEC"/>
    <w:rsid w:val="00B742F3"/>
    <w:rsid w:val="00B77D8B"/>
    <w:rsid w:val="00B822CA"/>
    <w:rsid w:val="00B82FB9"/>
    <w:rsid w:val="00B8359E"/>
    <w:rsid w:val="00B8529E"/>
    <w:rsid w:val="00B85FFD"/>
    <w:rsid w:val="00B86488"/>
    <w:rsid w:val="00B9009F"/>
    <w:rsid w:val="00B900A9"/>
    <w:rsid w:val="00B90840"/>
    <w:rsid w:val="00B90977"/>
    <w:rsid w:val="00B9130E"/>
    <w:rsid w:val="00B928AD"/>
    <w:rsid w:val="00B92C7F"/>
    <w:rsid w:val="00B94CCE"/>
    <w:rsid w:val="00B958C6"/>
    <w:rsid w:val="00B95B5E"/>
    <w:rsid w:val="00BA0339"/>
    <w:rsid w:val="00BA0946"/>
    <w:rsid w:val="00BA0CCC"/>
    <w:rsid w:val="00BA24E8"/>
    <w:rsid w:val="00BA3688"/>
    <w:rsid w:val="00BA4490"/>
    <w:rsid w:val="00BA50DF"/>
    <w:rsid w:val="00BA7EB9"/>
    <w:rsid w:val="00BB079C"/>
    <w:rsid w:val="00BB11B0"/>
    <w:rsid w:val="00BB2078"/>
    <w:rsid w:val="00BB3D68"/>
    <w:rsid w:val="00BB4043"/>
    <w:rsid w:val="00BB43E8"/>
    <w:rsid w:val="00BB62CC"/>
    <w:rsid w:val="00BB6887"/>
    <w:rsid w:val="00BB78B7"/>
    <w:rsid w:val="00BC07C1"/>
    <w:rsid w:val="00BC0A5B"/>
    <w:rsid w:val="00BC19B1"/>
    <w:rsid w:val="00BC1DD8"/>
    <w:rsid w:val="00BC296D"/>
    <w:rsid w:val="00BC2B41"/>
    <w:rsid w:val="00BC301D"/>
    <w:rsid w:val="00BC3ACF"/>
    <w:rsid w:val="00BC4843"/>
    <w:rsid w:val="00BC60B9"/>
    <w:rsid w:val="00BD0DEC"/>
    <w:rsid w:val="00BD0F26"/>
    <w:rsid w:val="00BD2EB1"/>
    <w:rsid w:val="00BD48ED"/>
    <w:rsid w:val="00BD520F"/>
    <w:rsid w:val="00BD650E"/>
    <w:rsid w:val="00BE15C5"/>
    <w:rsid w:val="00BE3557"/>
    <w:rsid w:val="00BE3CE7"/>
    <w:rsid w:val="00BE6F2C"/>
    <w:rsid w:val="00BE70E6"/>
    <w:rsid w:val="00BE7176"/>
    <w:rsid w:val="00BE7F6C"/>
    <w:rsid w:val="00BF0970"/>
    <w:rsid w:val="00BF0D53"/>
    <w:rsid w:val="00BF204C"/>
    <w:rsid w:val="00BF2057"/>
    <w:rsid w:val="00BF2AC0"/>
    <w:rsid w:val="00BF32B5"/>
    <w:rsid w:val="00BF34A9"/>
    <w:rsid w:val="00BF5B90"/>
    <w:rsid w:val="00BF7E0F"/>
    <w:rsid w:val="00C00E9E"/>
    <w:rsid w:val="00C0317A"/>
    <w:rsid w:val="00C03E04"/>
    <w:rsid w:val="00C03F14"/>
    <w:rsid w:val="00C04515"/>
    <w:rsid w:val="00C04669"/>
    <w:rsid w:val="00C04CC6"/>
    <w:rsid w:val="00C063F5"/>
    <w:rsid w:val="00C066B4"/>
    <w:rsid w:val="00C072E5"/>
    <w:rsid w:val="00C073D3"/>
    <w:rsid w:val="00C07CFB"/>
    <w:rsid w:val="00C1011F"/>
    <w:rsid w:val="00C10F86"/>
    <w:rsid w:val="00C11878"/>
    <w:rsid w:val="00C11941"/>
    <w:rsid w:val="00C12599"/>
    <w:rsid w:val="00C134DC"/>
    <w:rsid w:val="00C143F2"/>
    <w:rsid w:val="00C14C35"/>
    <w:rsid w:val="00C159FB"/>
    <w:rsid w:val="00C167E5"/>
    <w:rsid w:val="00C170E6"/>
    <w:rsid w:val="00C2063E"/>
    <w:rsid w:val="00C2065C"/>
    <w:rsid w:val="00C2133C"/>
    <w:rsid w:val="00C21434"/>
    <w:rsid w:val="00C222F2"/>
    <w:rsid w:val="00C22D16"/>
    <w:rsid w:val="00C234AE"/>
    <w:rsid w:val="00C256D5"/>
    <w:rsid w:val="00C26357"/>
    <w:rsid w:val="00C27AF1"/>
    <w:rsid w:val="00C3135C"/>
    <w:rsid w:val="00C34542"/>
    <w:rsid w:val="00C347E2"/>
    <w:rsid w:val="00C35CCE"/>
    <w:rsid w:val="00C3602C"/>
    <w:rsid w:val="00C36CDC"/>
    <w:rsid w:val="00C37293"/>
    <w:rsid w:val="00C37D11"/>
    <w:rsid w:val="00C402AA"/>
    <w:rsid w:val="00C408B8"/>
    <w:rsid w:val="00C40A1B"/>
    <w:rsid w:val="00C40EF8"/>
    <w:rsid w:val="00C41116"/>
    <w:rsid w:val="00C42D59"/>
    <w:rsid w:val="00C4312B"/>
    <w:rsid w:val="00C43EAF"/>
    <w:rsid w:val="00C46134"/>
    <w:rsid w:val="00C46BE0"/>
    <w:rsid w:val="00C47084"/>
    <w:rsid w:val="00C471E2"/>
    <w:rsid w:val="00C47524"/>
    <w:rsid w:val="00C514EC"/>
    <w:rsid w:val="00C51660"/>
    <w:rsid w:val="00C52679"/>
    <w:rsid w:val="00C52701"/>
    <w:rsid w:val="00C52770"/>
    <w:rsid w:val="00C52B2E"/>
    <w:rsid w:val="00C538BC"/>
    <w:rsid w:val="00C55D87"/>
    <w:rsid w:val="00C605EC"/>
    <w:rsid w:val="00C615EE"/>
    <w:rsid w:val="00C61BE0"/>
    <w:rsid w:val="00C62622"/>
    <w:rsid w:val="00C636AA"/>
    <w:rsid w:val="00C63F20"/>
    <w:rsid w:val="00C64448"/>
    <w:rsid w:val="00C64B56"/>
    <w:rsid w:val="00C64D20"/>
    <w:rsid w:val="00C7052E"/>
    <w:rsid w:val="00C7291B"/>
    <w:rsid w:val="00C72B77"/>
    <w:rsid w:val="00C73D81"/>
    <w:rsid w:val="00C75813"/>
    <w:rsid w:val="00C758EB"/>
    <w:rsid w:val="00C76038"/>
    <w:rsid w:val="00C77812"/>
    <w:rsid w:val="00C81530"/>
    <w:rsid w:val="00C8355C"/>
    <w:rsid w:val="00C8365A"/>
    <w:rsid w:val="00C839EF"/>
    <w:rsid w:val="00C85E1C"/>
    <w:rsid w:val="00C916E0"/>
    <w:rsid w:val="00C92116"/>
    <w:rsid w:val="00C9231D"/>
    <w:rsid w:val="00C931F6"/>
    <w:rsid w:val="00C93E3A"/>
    <w:rsid w:val="00C974AD"/>
    <w:rsid w:val="00C977D8"/>
    <w:rsid w:val="00CA0A93"/>
    <w:rsid w:val="00CA177E"/>
    <w:rsid w:val="00CA1BD6"/>
    <w:rsid w:val="00CA289E"/>
    <w:rsid w:val="00CA2D79"/>
    <w:rsid w:val="00CA39BA"/>
    <w:rsid w:val="00CA3C16"/>
    <w:rsid w:val="00CA4A52"/>
    <w:rsid w:val="00CA4ED9"/>
    <w:rsid w:val="00CA6E98"/>
    <w:rsid w:val="00CB2404"/>
    <w:rsid w:val="00CB33B0"/>
    <w:rsid w:val="00CB35D8"/>
    <w:rsid w:val="00CB586D"/>
    <w:rsid w:val="00CB6619"/>
    <w:rsid w:val="00CB7351"/>
    <w:rsid w:val="00CC2C85"/>
    <w:rsid w:val="00CC41C5"/>
    <w:rsid w:val="00CC4C9A"/>
    <w:rsid w:val="00CC5181"/>
    <w:rsid w:val="00CC6AE8"/>
    <w:rsid w:val="00CC6B46"/>
    <w:rsid w:val="00CD04EB"/>
    <w:rsid w:val="00CD11A6"/>
    <w:rsid w:val="00CD35A2"/>
    <w:rsid w:val="00CD3ADB"/>
    <w:rsid w:val="00CD414F"/>
    <w:rsid w:val="00CD45BE"/>
    <w:rsid w:val="00CD5A3F"/>
    <w:rsid w:val="00CD6F40"/>
    <w:rsid w:val="00CD7E51"/>
    <w:rsid w:val="00CE2187"/>
    <w:rsid w:val="00CE34CE"/>
    <w:rsid w:val="00CE37CC"/>
    <w:rsid w:val="00CE4546"/>
    <w:rsid w:val="00CE4E8D"/>
    <w:rsid w:val="00CE58E2"/>
    <w:rsid w:val="00CE79BA"/>
    <w:rsid w:val="00CF019E"/>
    <w:rsid w:val="00CF0D4F"/>
    <w:rsid w:val="00CF2A59"/>
    <w:rsid w:val="00CF4AB8"/>
    <w:rsid w:val="00CF60F4"/>
    <w:rsid w:val="00D0232A"/>
    <w:rsid w:val="00D03CD2"/>
    <w:rsid w:val="00D0468C"/>
    <w:rsid w:val="00D05D32"/>
    <w:rsid w:val="00D0762D"/>
    <w:rsid w:val="00D079EF"/>
    <w:rsid w:val="00D104A7"/>
    <w:rsid w:val="00D117F9"/>
    <w:rsid w:val="00D11860"/>
    <w:rsid w:val="00D11A81"/>
    <w:rsid w:val="00D128E8"/>
    <w:rsid w:val="00D173F3"/>
    <w:rsid w:val="00D20379"/>
    <w:rsid w:val="00D20F4A"/>
    <w:rsid w:val="00D219CA"/>
    <w:rsid w:val="00D226ED"/>
    <w:rsid w:val="00D22BDF"/>
    <w:rsid w:val="00D232E7"/>
    <w:rsid w:val="00D2404B"/>
    <w:rsid w:val="00D25AAE"/>
    <w:rsid w:val="00D25E09"/>
    <w:rsid w:val="00D26027"/>
    <w:rsid w:val="00D2626C"/>
    <w:rsid w:val="00D301FB"/>
    <w:rsid w:val="00D326C6"/>
    <w:rsid w:val="00D32CCF"/>
    <w:rsid w:val="00D33569"/>
    <w:rsid w:val="00D338DC"/>
    <w:rsid w:val="00D3574A"/>
    <w:rsid w:val="00D40AEC"/>
    <w:rsid w:val="00D40C3E"/>
    <w:rsid w:val="00D41245"/>
    <w:rsid w:val="00D42E69"/>
    <w:rsid w:val="00D434EF"/>
    <w:rsid w:val="00D43645"/>
    <w:rsid w:val="00D44A52"/>
    <w:rsid w:val="00D47FF4"/>
    <w:rsid w:val="00D501C7"/>
    <w:rsid w:val="00D50212"/>
    <w:rsid w:val="00D505C7"/>
    <w:rsid w:val="00D5089A"/>
    <w:rsid w:val="00D51152"/>
    <w:rsid w:val="00D5295A"/>
    <w:rsid w:val="00D533AC"/>
    <w:rsid w:val="00D54E51"/>
    <w:rsid w:val="00D564D3"/>
    <w:rsid w:val="00D56CEE"/>
    <w:rsid w:val="00D56FF9"/>
    <w:rsid w:val="00D575B9"/>
    <w:rsid w:val="00D57811"/>
    <w:rsid w:val="00D600C7"/>
    <w:rsid w:val="00D62F2C"/>
    <w:rsid w:val="00D6370D"/>
    <w:rsid w:val="00D638E3"/>
    <w:rsid w:val="00D64E76"/>
    <w:rsid w:val="00D660C1"/>
    <w:rsid w:val="00D7330B"/>
    <w:rsid w:val="00D743E8"/>
    <w:rsid w:val="00D747B2"/>
    <w:rsid w:val="00D74E4A"/>
    <w:rsid w:val="00D75BEE"/>
    <w:rsid w:val="00D770B6"/>
    <w:rsid w:val="00D81887"/>
    <w:rsid w:val="00D81CE5"/>
    <w:rsid w:val="00D83B93"/>
    <w:rsid w:val="00D845E7"/>
    <w:rsid w:val="00D86056"/>
    <w:rsid w:val="00D872EF"/>
    <w:rsid w:val="00D875EA"/>
    <w:rsid w:val="00D91E60"/>
    <w:rsid w:val="00D91F4F"/>
    <w:rsid w:val="00D92F58"/>
    <w:rsid w:val="00D93DA7"/>
    <w:rsid w:val="00D946FA"/>
    <w:rsid w:val="00D95B2F"/>
    <w:rsid w:val="00D96B20"/>
    <w:rsid w:val="00D9764E"/>
    <w:rsid w:val="00D97BE3"/>
    <w:rsid w:val="00DA1E61"/>
    <w:rsid w:val="00DA3DD5"/>
    <w:rsid w:val="00DA4B3A"/>
    <w:rsid w:val="00DA6CC7"/>
    <w:rsid w:val="00DB231A"/>
    <w:rsid w:val="00DB2B5A"/>
    <w:rsid w:val="00DB358B"/>
    <w:rsid w:val="00DB3B10"/>
    <w:rsid w:val="00DB532C"/>
    <w:rsid w:val="00DB6AC5"/>
    <w:rsid w:val="00DB74A1"/>
    <w:rsid w:val="00DB7CDF"/>
    <w:rsid w:val="00DC1BC8"/>
    <w:rsid w:val="00DC25CC"/>
    <w:rsid w:val="00DC2D87"/>
    <w:rsid w:val="00DC2E5D"/>
    <w:rsid w:val="00DC3BD7"/>
    <w:rsid w:val="00DC3C01"/>
    <w:rsid w:val="00DC3F3E"/>
    <w:rsid w:val="00DC485F"/>
    <w:rsid w:val="00DC531E"/>
    <w:rsid w:val="00DC5BCA"/>
    <w:rsid w:val="00DC66CF"/>
    <w:rsid w:val="00DC73E7"/>
    <w:rsid w:val="00DD011C"/>
    <w:rsid w:val="00DD0FD5"/>
    <w:rsid w:val="00DD1FFF"/>
    <w:rsid w:val="00DD2566"/>
    <w:rsid w:val="00DD2A12"/>
    <w:rsid w:val="00DD2E82"/>
    <w:rsid w:val="00DD4357"/>
    <w:rsid w:val="00DD69D3"/>
    <w:rsid w:val="00DE2077"/>
    <w:rsid w:val="00DE234D"/>
    <w:rsid w:val="00DE2380"/>
    <w:rsid w:val="00DE2EC9"/>
    <w:rsid w:val="00DE376C"/>
    <w:rsid w:val="00DE410A"/>
    <w:rsid w:val="00DE54DD"/>
    <w:rsid w:val="00DE5FAA"/>
    <w:rsid w:val="00DE6177"/>
    <w:rsid w:val="00DE70DE"/>
    <w:rsid w:val="00DE7489"/>
    <w:rsid w:val="00DF0170"/>
    <w:rsid w:val="00DF1050"/>
    <w:rsid w:val="00DF2AA4"/>
    <w:rsid w:val="00DF3F09"/>
    <w:rsid w:val="00DF41EB"/>
    <w:rsid w:val="00DF4504"/>
    <w:rsid w:val="00DF4B5E"/>
    <w:rsid w:val="00DF5F18"/>
    <w:rsid w:val="00E001A7"/>
    <w:rsid w:val="00E015CF"/>
    <w:rsid w:val="00E01624"/>
    <w:rsid w:val="00E020D9"/>
    <w:rsid w:val="00E02493"/>
    <w:rsid w:val="00E0388D"/>
    <w:rsid w:val="00E059DE"/>
    <w:rsid w:val="00E07463"/>
    <w:rsid w:val="00E13AFC"/>
    <w:rsid w:val="00E1684C"/>
    <w:rsid w:val="00E202B5"/>
    <w:rsid w:val="00E205EC"/>
    <w:rsid w:val="00E21C8E"/>
    <w:rsid w:val="00E22361"/>
    <w:rsid w:val="00E22AA8"/>
    <w:rsid w:val="00E236D8"/>
    <w:rsid w:val="00E24813"/>
    <w:rsid w:val="00E2491B"/>
    <w:rsid w:val="00E25EED"/>
    <w:rsid w:val="00E3220F"/>
    <w:rsid w:val="00E32B96"/>
    <w:rsid w:val="00E33260"/>
    <w:rsid w:val="00E334B1"/>
    <w:rsid w:val="00E33825"/>
    <w:rsid w:val="00E33827"/>
    <w:rsid w:val="00E3488C"/>
    <w:rsid w:val="00E35406"/>
    <w:rsid w:val="00E37332"/>
    <w:rsid w:val="00E411F3"/>
    <w:rsid w:val="00E4161F"/>
    <w:rsid w:val="00E419AE"/>
    <w:rsid w:val="00E41D12"/>
    <w:rsid w:val="00E426DF"/>
    <w:rsid w:val="00E43A30"/>
    <w:rsid w:val="00E462D6"/>
    <w:rsid w:val="00E50185"/>
    <w:rsid w:val="00E504BA"/>
    <w:rsid w:val="00E53870"/>
    <w:rsid w:val="00E54AA9"/>
    <w:rsid w:val="00E55712"/>
    <w:rsid w:val="00E55AC4"/>
    <w:rsid w:val="00E56F67"/>
    <w:rsid w:val="00E5740F"/>
    <w:rsid w:val="00E57BE5"/>
    <w:rsid w:val="00E57D8A"/>
    <w:rsid w:val="00E6039A"/>
    <w:rsid w:val="00E62585"/>
    <w:rsid w:val="00E63085"/>
    <w:rsid w:val="00E64506"/>
    <w:rsid w:val="00E655E2"/>
    <w:rsid w:val="00E65CF2"/>
    <w:rsid w:val="00E65FF1"/>
    <w:rsid w:val="00E66079"/>
    <w:rsid w:val="00E66FE1"/>
    <w:rsid w:val="00E67432"/>
    <w:rsid w:val="00E67E74"/>
    <w:rsid w:val="00E70BE9"/>
    <w:rsid w:val="00E7114E"/>
    <w:rsid w:val="00E718BD"/>
    <w:rsid w:val="00E7249F"/>
    <w:rsid w:val="00E7355A"/>
    <w:rsid w:val="00E745E1"/>
    <w:rsid w:val="00E74B94"/>
    <w:rsid w:val="00E753E4"/>
    <w:rsid w:val="00E76A99"/>
    <w:rsid w:val="00E803DB"/>
    <w:rsid w:val="00E8043A"/>
    <w:rsid w:val="00E80E18"/>
    <w:rsid w:val="00E81CB2"/>
    <w:rsid w:val="00E81CFA"/>
    <w:rsid w:val="00E8394A"/>
    <w:rsid w:val="00E8477E"/>
    <w:rsid w:val="00E84DAE"/>
    <w:rsid w:val="00E8532A"/>
    <w:rsid w:val="00E86B2F"/>
    <w:rsid w:val="00E8731A"/>
    <w:rsid w:val="00E87789"/>
    <w:rsid w:val="00E87FF3"/>
    <w:rsid w:val="00E9019C"/>
    <w:rsid w:val="00E90C18"/>
    <w:rsid w:val="00E91DB2"/>
    <w:rsid w:val="00E9481E"/>
    <w:rsid w:val="00E94FB9"/>
    <w:rsid w:val="00E95A84"/>
    <w:rsid w:val="00E96699"/>
    <w:rsid w:val="00EA097C"/>
    <w:rsid w:val="00EA0AFB"/>
    <w:rsid w:val="00EA0E45"/>
    <w:rsid w:val="00EA1005"/>
    <w:rsid w:val="00EA1D95"/>
    <w:rsid w:val="00EA2F74"/>
    <w:rsid w:val="00EA3BE2"/>
    <w:rsid w:val="00EA4BAC"/>
    <w:rsid w:val="00EA4C24"/>
    <w:rsid w:val="00EA5C94"/>
    <w:rsid w:val="00EA703A"/>
    <w:rsid w:val="00EA7295"/>
    <w:rsid w:val="00EB0F88"/>
    <w:rsid w:val="00EB19A2"/>
    <w:rsid w:val="00EB26EE"/>
    <w:rsid w:val="00EB3143"/>
    <w:rsid w:val="00EB3849"/>
    <w:rsid w:val="00EB5C58"/>
    <w:rsid w:val="00EB5ECD"/>
    <w:rsid w:val="00EB6224"/>
    <w:rsid w:val="00EB635D"/>
    <w:rsid w:val="00EB6EFF"/>
    <w:rsid w:val="00EB7537"/>
    <w:rsid w:val="00EC3AE9"/>
    <w:rsid w:val="00EC3FFD"/>
    <w:rsid w:val="00EC4026"/>
    <w:rsid w:val="00EC4FE6"/>
    <w:rsid w:val="00EC5EC8"/>
    <w:rsid w:val="00EC6625"/>
    <w:rsid w:val="00ED04D8"/>
    <w:rsid w:val="00ED0D40"/>
    <w:rsid w:val="00ED11D7"/>
    <w:rsid w:val="00ED4D90"/>
    <w:rsid w:val="00ED4EAC"/>
    <w:rsid w:val="00ED5FFD"/>
    <w:rsid w:val="00ED6DD4"/>
    <w:rsid w:val="00ED77DD"/>
    <w:rsid w:val="00EE351D"/>
    <w:rsid w:val="00EE5191"/>
    <w:rsid w:val="00EE552B"/>
    <w:rsid w:val="00EE6740"/>
    <w:rsid w:val="00EF0735"/>
    <w:rsid w:val="00EF20A8"/>
    <w:rsid w:val="00EF608D"/>
    <w:rsid w:val="00EF6F1E"/>
    <w:rsid w:val="00EF73B2"/>
    <w:rsid w:val="00EF7E41"/>
    <w:rsid w:val="00F00B2D"/>
    <w:rsid w:val="00F0253C"/>
    <w:rsid w:val="00F02C1E"/>
    <w:rsid w:val="00F030C9"/>
    <w:rsid w:val="00F03DCB"/>
    <w:rsid w:val="00F04A9E"/>
    <w:rsid w:val="00F04FEB"/>
    <w:rsid w:val="00F05ED3"/>
    <w:rsid w:val="00F0611F"/>
    <w:rsid w:val="00F0621B"/>
    <w:rsid w:val="00F06702"/>
    <w:rsid w:val="00F0772A"/>
    <w:rsid w:val="00F16A1D"/>
    <w:rsid w:val="00F16AD7"/>
    <w:rsid w:val="00F17C1B"/>
    <w:rsid w:val="00F203AE"/>
    <w:rsid w:val="00F211AD"/>
    <w:rsid w:val="00F2132B"/>
    <w:rsid w:val="00F21450"/>
    <w:rsid w:val="00F2147A"/>
    <w:rsid w:val="00F218DA"/>
    <w:rsid w:val="00F21D92"/>
    <w:rsid w:val="00F2264E"/>
    <w:rsid w:val="00F22D3A"/>
    <w:rsid w:val="00F232B0"/>
    <w:rsid w:val="00F23867"/>
    <w:rsid w:val="00F23BF7"/>
    <w:rsid w:val="00F2417C"/>
    <w:rsid w:val="00F243D4"/>
    <w:rsid w:val="00F27686"/>
    <w:rsid w:val="00F27ECD"/>
    <w:rsid w:val="00F304B8"/>
    <w:rsid w:val="00F3100F"/>
    <w:rsid w:val="00F3128A"/>
    <w:rsid w:val="00F316BD"/>
    <w:rsid w:val="00F340FF"/>
    <w:rsid w:val="00F34A6B"/>
    <w:rsid w:val="00F35070"/>
    <w:rsid w:val="00F3520B"/>
    <w:rsid w:val="00F35439"/>
    <w:rsid w:val="00F37EF6"/>
    <w:rsid w:val="00F37FF4"/>
    <w:rsid w:val="00F42EA6"/>
    <w:rsid w:val="00F42FEC"/>
    <w:rsid w:val="00F4361F"/>
    <w:rsid w:val="00F4398B"/>
    <w:rsid w:val="00F462FE"/>
    <w:rsid w:val="00F4668F"/>
    <w:rsid w:val="00F46DE1"/>
    <w:rsid w:val="00F47405"/>
    <w:rsid w:val="00F4787F"/>
    <w:rsid w:val="00F47B20"/>
    <w:rsid w:val="00F502C2"/>
    <w:rsid w:val="00F5040A"/>
    <w:rsid w:val="00F50D55"/>
    <w:rsid w:val="00F51132"/>
    <w:rsid w:val="00F51174"/>
    <w:rsid w:val="00F5188F"/>
    <w:rsid w:val="00F52832"/>
    <w:rsid w:val="00F5286E"/>
    <w:rsid w:val="00F531D6"/>
    <w:rsid w:val="00F5413E"/>
    <w:rsid w:val="00F54A64"/>
    <w:rsid w:val="00F5554A"/>
    <w:rsid w:val="00F56AAD"/>
    <w:rsid w:val="00F60131"/>
    <w:rsid w:val="00F60895"/>
    <w:rsid w:val="00F61DED"/>
    <w:rsid w:val="00F627A9"/>
    <w:rsid w:val="00F62881"/>
    <w:rsid w:val="00F62AB7"/>
    <w:rsid w:val="00F62CFD"/>
    <w:rsid w:val="00F6409D"/>
    <w:rsid w:val="00F64133"/>
    <w:rsid w:val="00F64555"/>
    <w:rsid w:val="00F647A9"/>
    <w:rsid w:val="00F64A10"/>
    <w:rsid w:val="00F64ABB"/>
    <w:rsid w:val="00F64DAF"/>
    <w:rsid w:val="00F66C85"/>
    <w:rsid w:val="00F67B69"/>
    <w:rsid w:val="00F70B26"/>
    <w:rsid w:val="00F733F4"/>
    <w:rsid w:val="00F741DF"/>
    <w:rsid w:val="00F74EAA"/>
    <w:rsid w:val="00F75379"/>
    <w:rsid w:val="00F757BA"/>
    <w:rsid w:val="00F767C3"/>
    <w:rsid w:val="00F76924"/>
    <w:rsid w:val="00F76CDD"/>
    <w:rsid w:val="00F77FE7"/>
    <w:rsid w:val="00F81D0A"/>
    <w:rsid w:val="00F81D48"/>
    <w:rsid w:val="00F832F7"/>
    <w:rsid w:val="00F83D47"/>
    <w:rsid w:val="00F847CD"/>
    <w:rsid w:val="00F84EBF"/>
    <w:rsid w:val="00F85FB0"/>
    <w:rsid w:val="00F8788C"/>
    <w:rsid w:val="00F90911"/>
    <w:rsid w:val="00F9364B"/>
    <w:rsid w:val="00F94F52"/>
    <w:rsid w:val="00F95CE0"/>
    <w:rsid w:val="00F95DEC"/>
    <w:rsid w:val="00F967EC"/>
    <w:rsid w:val="00F97736"/>
    <w:rsid w:val="00FA1607"/>
    <w:rsid w:val="00FA3BEB"/>
    <w:rsid w:val="00FA63DF"/>
    <w:rsid w:val="00FA6F8E"/>
    <w:rsid w:val="00FB08BD"/>
    <w:rsid w:val="00FB094A"/>
    <w:rsid w:val="00FB2998"/>
    <w:rsid w:val="00FB30DE"/>
    <w:rsid w:val="00FB4F42"/>
    <w:rsid w:val="00FB5F12"/>
    <w:rsid w:val="00FB792A"/>
    <w:rsid w:val="00FC186E"/>
    <w:rsid w:val="00FC2663"/>
    <w:rsid w:val="00FC279F"/>
    <w:rsid w:val="00FC3215"/>
    <w:rsid w:val="00FC4E14"/>
    <w:rsid w:val="00FC5AB1"/>
    <w:rsid w:val="00FC6522"/>
    <w:rsid w:val="00FD1E27"/>
    <w:rsid w:val="00FD3037"/>
    <w:rsid w:val="00FD349B"/>
    <w:rsid w:val="00FD4D1E"/>
    <w:rsid w:val="00FE09DB"/>
    <w:rsid w:val="00FE0C11"/>
    <w:rsid w:val="00FE0FA1"/>
    <w:rsid w:val="00FE3BD1"/>
    <w:rsid w:val="00FE452D"/>
    <w:rsid w:val="00FE4A9B"/>
    <w:rsid w:val="00FE4AB8"/>
    <w:rsid w:val="00FE54D1"/>
    <w:rsid w:val="00FE59E1"/>
    <w:rsid w:val="00FE5E40"/>
    <w:rsid w:val="00FE5ED9"/>
    <w:rsid w:val="00FF16D0"/>
    <w:rsid w:val="00FF221B"/>
    <w:rsid w:val="00FF33BE"/>
    <w:rsid w:val="00FF3DEB"/>
    <w:rsid w:val="00FF595F"/>
    <w:rsid w:val="00FF61B1"/>
    <w:rsid w:val="00FF6A14"/>
    <w:rsid w:val="00FF6F93"/>
    <w:rsid w:val="00FF7BC9"/>
    <w:rsid w:val="06B95049"/>
    <w:rsid w:val="0FF6B734"/>
    <w:rsid w:val="1B073DEB"/>
    <w:rsid w:val="1EBA8C3A"/>
    <w:rsid w:val="2905F9E1"/>
    <w:rsid w:val="42F91EED"/>
    <w:rsid w:val="4DC96BDD"/>
    <w:rsid w:val="5C38332C"/>
    <w:rsid w:val="5F2EC881"/>
    <w:rsid w:val="64AAF5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vertical-relative:page" o:allowincell="f" strokecolor="#069">
      <v:stroke color="#069" weight=".5pt"/>
    </o:shapedefaults>
    <o:shapelayout v:ext="edit">
      <o:idmap v:ext="edit" data="1"/>
    </o:shapelayout>
  </w:shapeDefaults>
  <w:decimalSymbol w:val="."/>
  <w:listSeparator w:val=","/>
  <w14:docId w14:val="0E5835F8"/>
  <w15:docId w15:val="{CCC9F57D-7117-401A-9A46-276A6945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25D25"/>
    <w:pPr>
      <w:spacing w:before="100"/>
      <w:jc w:val="both"/>
    </w:pPr>
    <w:rPr>
      <w:rFonts w:ascii="Arial" w:hAnsi="Arial"/>
      <w:sz w:val="22"/>
    </w:rPr>
  </w:style>
  <w:style w:type="paragraph" w:styleId="Ttulo1">
    <w:name w:val="heading 1"/>
    <w:basedOn w:val="Normal"/>
    <w:next w:val="Normal"/>
    <w:qFormat/>
    <w:rsid w:val="003C4E75"/>
    <w:pPr>
      <w:keepNext/>
      <w:spacing w:before="240" w:after="60"/>
      <w:outlineLvl w:val="0"/>
    </w:pPr>
    <w:rPr>
      <w:b/>
      <w:kern w:val="28"/>
      <w:sz w:val="28"/>
    </w:rPr>
  </w:style>
  <w:style w:type="paragraph" w:styleId="Ttulo2">
    <w:name w:val="heading 2"/>
    <w:basedOn w:val="Normal"/>
    <w:next w:val="Normal"/>
    <w:qFormat/>
    <w:rsid w:val="003C4E75"/>
    <w:pPr>
      <w:keepNext/>
      <w:spacing w:before="240" w:after="60"/>
      <w:outlineLvl w:val="1"/>
    </w:pPr>
    <w:rPr>
      <w:b/>
      <w:i/>
      <w:sz w:val="24"/>
    </w:rPr>
  </w:style>
  <w:style w:type="paragraph" w:styleId="Ttulo3">
    <w:name w:val="heading 3"/>
    <w:basedOn w:val="Normal"/>
    <w:next w:val="TextonormalREE"/>
    <w:qFormat/>
    <w:rsid w:val="002E35FA"/>
    <w:pPr>
      <w:keepNext/>
      <w:spacing w:before="240" w:after="60" w:line="280" w:lineRule="exact"/>
      <w:jc w:val="left"/>
      <w:outlineLvl w:val="2"/>
    </w:pPr>
    <w:rPr>
      <w:rFonts w:asciiTheme="minorHAnsi" w:hAnsiTheme="minorHAnsi"/>
      <w:b/>
      <w:noProof/>
      <w:sz w:val="24"/>
      <w:szCs w:val="24"/>
    </w:rPr>
  </w:style>
  <w:style w:type="paragraph" w:styleId="Ttulo4">
    <w:name w:val="heading 4"/>
    <w:basedOn w:val="Normal"/>
    <w:next w:val="Normal"/>
    <w:qFormat/>
    <w:rsid w:val="003C4E75"/>
    <w:pPr>
      <w:keepNext/>
      <w:spacing w:before="520"/>
      <w:jc w:val="center"/>
      <w:outlineLvl w:val="3"/>
    </w:pPr>
    <w:rPr>
      <w:b/>
      <w:noProof/>
    </w:rPr>
  </w:style>
  <w:style w:type="paragraph" w:styleId="Ttulo5">
    <w:name w:val="heading 5"/>
    <w:basedOn w:val="Normal"/>
    <w:next w:val="Normal"/>
    <w:link w:val="Ttulo5Car"/>
    <w:qFormat/>
    <w:rsid w:val="00E001A7"/>
    <w:pPr>
      <w:spacing w:before="240" w:after="60"/>
      <w:ind w:left="3900" w:hanging="708"/>
      <w:outlineLvl w:val="4"/>
    </w:pPr>
    <w:rPr>
      <w:lang w:val="es-ES_tradnl"/>
    </w:rPr>
  </w:style>
  <w:style w:type="paragraph" w:styleId="Ttulo6">
    <w:name w:val="heading 6"/>
    <w:basedOn w:val="Normal"/>
    <w:next w:val="Normal"/>
    <w:link w:val="Ttulo6Car"/>
    <w:qFormat/>
    <w:rsid w:val="00E001A7"/>
    <w:pPr>
      <w:spacing w:before="240" w:after="60"/>
      <w:ind w:left="4608" w:hanging="708"/>
      <w:outlineLvl w:val="5"/>
    </w:pPr>
    <w:rPr>
      <w:i/>
      <w:lang w:val="es-ES_tradnl"/>
    </w:rPr>
  </w:style>
  <w:style w:type="paragraph" w:styleId="Ttulo7">
    <w:name w:val="heading 7"/>
    <w:basedOn w:val="Normal"/>
    <w:next w:val="Normal"/>
    <w:link w:val="Ttulo7Car"/>
    <w:unhideWhenUsed/>
    <w:qFormat/>
    <w:rsid w:val="00E001A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E001A7"/>
    <w:pPr>
      <w:spacing w:before="240" w:after="60"/>
      <w:ind w:left="6024" w:hanging="708"/>
      <w:outlineLvl w:val="7"/>
    </w:pPr>
    <w:rPr>
      <w:i/>
      <w:sz w:val="20"/>
      <w:lang w:val="es-ES_tradnl"/>
    </w:rPr>
  </w:style>
  <w:style w:type="paragraph" w:styleId="Ttulo9">
    <w:name w:val="heading 9"/>
    <w:basedOn w:val="Normal"/>
    <w:next w:val="Normal"/>
    <w:link w:val="Ttulo9Car"/>
    <w:qFormat/>
    <w:rsid w:val="00E001A7"/>
    <w:pPr>
      <w:spacing w:before="240" w:after="60"/>
      <w:ind w:left="6732" w:hanging="708"/>
      <w:outlineLvl w:val="8"/>
    </w:pPr>
    <w:rPr>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bttuloREE">
    <w:name w:val="Subtítulo REE"/>
    <w:basedOn w:val="Normal"/>
    <w:next w:val="TextonormalREE"/>
    <w:link w:val="SubttuloREECar"/>
    <w:qFormat/>
    <w:rsid w:val="00DD2E82"/>
    <w:pPr>
      <w:keepNext/>
      <w:spacing w:before="240" w:after="100" w:line="280" w:lineRule="exact"/>
    </w:pPr>
    <w:rPr>
      <w:szCs w:val="24"/>
    </w:rPr>
  </w:style>
  <w:style w:type="paragraph" w:customStyle="1" w:styleId="TtuloREE">
    <w:name w:val="Título REE"/>
    <w:basedOn w:val="Normal"/>
    <w:next w:val="TextonormalREE"/>
    <w:link w:val="TtuloREECar"/>
    <w:qFormat/>
    <w:rsid w:val="00DD2E82"/>
    <w:pPr>
      <w:keepNext/>
      <w:numPr>
        <w:numId w:val="7"/>
      </w:numPr>
      <w:suppressAutoHyphens/>
      <w:spacing w:before="400" w:after="100" w:line="320" w:lineRule="exact"/>
    </w:pPr>
    <w:rPr>
      <w:szCs w:val="28"/>
    </w:rPr>
  </w:style>
  <w:style w:type="paragraph" w:customStyle="1" w:styleId="NmerosPR">
    <w:name w:val="Números PR"/>
    <w:basedOn w:val="Normal"/>
    <w:rsid w:val="002952A1"/>
    <w:pPr>
      <w:numPr>
        <w:numId w:val="1"/>
      </w:numPr>
      <w:spacing w:before="0" w:after="100" w:line="260" w:lineRule="exact"/>
    </w:pPr>
    <w:rPr>
      <w:rFonts w:asciiTheme="minorHAnsi" w:hAnsiTheme="minorHAnsi"/>
    </w:rPr>
  </w:style>
  <w:style w:type="paragraph" w:customStyle="1" w:styleId="TextonormalREE">
    <w:name w:val="Texto normal REE"/>
    <w:basedOn w:val="Normal"/>
    <w:link w:val="TextonormalREECar"/>
    <w:qFormat/>
    <w:rsid w:val="00DD2E82"/>
    <w:pPr>
      <w:suppressAutoHyphens/>
      <w:spacing w:after="100" w:line="260" w:lineRule="exact"/>
    </w:pPr>
  </w:style>
  <w:style w:type="paragraph" w:customStyle="1" w:styleId="TITULOMAYUSC">
    <w:name w:val="TITULO MAYUSC"/>
    <w:basedOn w:val="Normal"/>
    <w:rsid w:val="003C4E75"/>
    <w:pPr>
      <w:tabs>
        <w:tab w:val="right" w:pos="-142"/>
        <w:tab w:val="left" w:pos="0"/>
      </w:tabs>
      <w:spacing w:before="700"/>
      <w:ind w:hanging="2268"/>
      <w:jc w:val="left"/>
    </w:pPr>
    <w:rPr>
      <w:b/>
      <w:bCs/>
      <w:caps/>
      <w:noProof/>
      <w:sz w:val="24"/>
    </w:rPr>
  </w:style>
  <w:style w:type="paragraph" w:customStyle="1" w:styleId="TextoVieta">
    <w:name w:val="Texto Viñeta"/>
    <w:basedOn w:val="Prrafodelista"/>
    <w:qFormat/>
    <w:rsid w:val="00F4787F"/>
    <w:pPr>
      <w:numPr>
        <w:numId w:val="2"/>
      </w:numPr>
      <w:suppressAutoHyphens/>
      <w:snapToGrid w:val="0"/>
      <w:spacing w:before="0" w:line="260" w:lineRule="exact"/>
      <w:contextualSpacing w:val="0"/>
    </w:pPr>
    <w:rPr>
      <w:rFonts w:cs="Arial"/>
      <w:color w:val="000000" w:themeColor="text1"/>
    </w:rPr>
  </w:style>
  <w:style w:type="paragraph" w:styleId="Encabezado">
    <w:name w:val="header"/>
    <w:basedOn w:val="Normal"/>
    <w:link w:val="EncabezadoCar"/>
    <w:unhideWhenUsed/>
    <w:rsid w:val="00F34A6B"/>
    <w:pPr>
      <w:tabs>
        <w:tab w:val="center" w:pos="4252"/>
        <w:tab w:val="right" w:pos="8504"/>
      </w:tabs>
    </w:pPr>
  </w:style>
  <w:style w:type="character" w:customStyle="1" w:styleId="EncabezadoCar">
    <w:name w:val="Encabezado Car"/>
    <w:basedOn w:val="Fuentedeprrafopredeter"/>
    <w:link w:val="Encabezado"/>
    <w:uiPriority w:val="99"/>
    <w:rsid w:val="00F34A6B"/>
    <w:rPr>
      <w:rFonts w:ascii="Arial" w:hAnsi="Arial"/>
      <w:sz w:val="22"/>
    </w:rPr>
  </w:style>
  <w:style w:type="paragraph" w:styleId="Piedepgina">
    <w:name w:val="footer"/>
    <w:basedOn w:val="Normal"/>
    <w:link w:val="PiedepginaCar"/>
    <w:uiPriority w:val="99"/>
    <w:unhideWhenUsed/>
    <w:rsid w:val="00F34A6B"/>
    <w:pPr>
      <w:tabs>
        <w:tab w:val="center" w:pos="4252"/>
        <w:tab w:val="right" w:pos="8504"/>
      </w:tabs>
    </w:pPr>
  </w:style>
  <w:style w:type="character" w:customStyle="1" w:styleId="PiedepginaCar">
    <w:name w:val="Pie de página Car"/>
    <w:basedOn w:val="Fuentedeprrafopredeter"/>
    <w:link w:val="Piedepgina"/>
    <w:uiPriority w:val="99"/>
    <w:rsid w:val="00F34A6B"/>
    <w:rPr>
      <w:rFonts w:ascii="Arial" w:hAnsi="Arial"/>
      <w:sz w:val="22"/>
    </w:rPr>
  </w:style>
  <w:style w:type="paragraph" w:styleId="Textodeglobo">
    <w:name w:val="Balloon Text"/>
    <w:basedOn w:val="Normal"/>
    <w:link w:val="TextodegloboCar"/>
    <w:uiPriority w:val="99"/>
    <w:semiHidden/>
    <w:unhideWhenUsed/>
    <w:rsid w:val="00980613"/>
    <w:pPr>
      <w:spacing w:before="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0613"/>
    <w:rPr>
      <w:rFonts w:ascii="Tahoma" w:hAnsi="Tahoma" w:cs="Tahoma"/>
      <w:sz w:val="16"/>
      <w:szCs w:val="16"/>
    </w:rPr>
  </w:style>
  <w:style w:type="paragraph" w:styleId="Prrafodelista">
    <w:name w:val="List Paragraph"/>
    <w:basedOn w:val="Normal"/>
    <w:uiPriority w:val="34"/>
    <w:qFormat/>
    <w:rsid w:val="004729FC"/>
    <w:pPr>
      <w:ind w:left="720"/>
      <w:contextualSpacing/>
    </w:pPr>
  </w:style>
  <w:style w:type="paragraph" w:customStyle="1" w:styleId="Bolos">
    <w:name w:val="Bolos"/>
    <w:basedOn w:val="Normal"/>
    <w:rsid w:val="00E504BA"/>
    <w:pPr>
      <w:numPr>
        <w:numId w:val="3"/>
      </w:numPr>
      <w:spacing w:after="100" w:line="260" w:lineRule="exact"/>
    </w:pPr>
    <w:rPr>
      <w:rFonts w:asciiTheme="minorHAnsi" w:hAnsiTheme="minorHAnsi" w:cs="Arial"/>
      <w:szCs w:val="22"/>
    </w:rPr>
  </w:style>
  <w:style w:type="paragraph" w:customStyle="1" w:styleId="NumerosPR">
    <w:name w:val="Numeros PR"/>
    <w:basedOn w:val="Prrafodelista"/>
    <w:qFormat/>
    <w:rsid w:val="00DD2E82"/>
    <w:pPr>
      <w:numPr>
        <w:numId w:val="6"/>
      </w:numPr>
      <w:spacing w:after="100" w:line="260" w:lineRule="exact"/>
      <w:contextualSpacing w:val="0"/>
    </w:pPr>
    <w:rPr>
      <w:rFonts w:cs="Arial"/>
      <w:color w:val="000000" w:themeColor="text1"/>
      <w:szCs w:val="22"/>
    </w:rPr>
  </w:style>
  <w:style w:type="paragraph" w:styleId="TDC1">
    <w:name w:val="toc 1"/>
    <w:basedOn w:val="Normal"/>
    <w:next w:val="Normal"/>
    <w:autoRedefine/>
    <w:uiPriority w:val="39"/>
    <w:unhideWhenUsed/>
    <w:rsid w:val="00B26E3A"/>
    <w:pPr>
      <w:tabs>
        <w:tab w:val="right" w:leader="dot" w:pos="9356"/>
      </w:tabs>
      <w:spacing w:before="300" w:after="160" w:line="320" w:lineRule="exact"/>
    </w:pPr>
    <w:rPr>
      <w:rFonts w:asciiTheme="minorHAnsi" w:eastAsiaTheme="majorEastAsia" w:hAnsiTheme="minorHAnsi" w:cs="Arial"/>
      <w:b/>
      <w:noProof/>
      <w:color w:val="006699"/>
      <w:sz w:val="28"/>
      <w:szCs w:val="22"/>
    </w:rPr>
  </w:style>
  <w:style w:type="paragraph" w:styleId="TDC2">
    <w:name w:val="toc 2"/>
    <w:basedOn w:val="Normal"/>
    <w:next w:val="Normal"/>
    <w:autoRedefine/>
    <w:uiPriority w:val="39"/>
    <w:unhideWhenUsed/>
    <w:rsid w:val="00B26E3A"/>
    <w:pPr>
      <w:numPr>
        <w:numId w:val="4"/>
      </w:numPr>
      <w:tabs>
        <w:tab w:val="right" w:leader="dot" w:pos="9356"/>
      </w:tabs>
      <w:spacing w:before="0" w:after="200" w:line="280" w:lineRule="exact"/>
      <w:ind w:left="482" w:hanging="198"/>
    </w:pPr>
    <w:rPr>
      <w:rFonts w:asciiTheme="minorHAnsi" w:hAnsiTheme="minorHAnsi" w:cs="Arial"/>
      <w:b/>
      <w:noProof/>
      <w:color w:val="006699"/>
      <w:sz w:val="24"/>
      <w:szCs w:val="22"/>
    </w:rPr>
  </w:style>
  <w:style w:type="character" w:styleId="Hipervnculo">
    <w:name w:val="Hyperlink"/>
    <w:basedOn w:val="Fuentedeprrafopredeter"/>
    <w:uiPriority w:val="99"/>
    <w:unhideWhenUsed/>
    <w:rsid w:val="00FC186E"/>
    <w:rPr>
      <w:color w:val="0000FF" w:themeColor="hyperlink"/>
      <w:u w:val="single"/>
    </w:rPr>
  </w:style>
  <w:style w:type="paragraph" w:styleId="TDC3">
    <w:name w:val="toc 3"/>
    <w:basedOn w:val="Normal"/>
    <w:next w:val="Normal"/>
    <w:autoRedefine/>
    <w:uiPriority w:val="39"/>
    <w:unhideWhenUsed/>
    <w:rsid w:val="00B26E3A"/>
    <w:pPr>
      <w:numPr>
        <w:numId w:val="5"/>
      </w:numPr>
      <w:tabs>
        <w:tab w:val="right" w:leader="dot" w:pos="9344"/>
      </w:tabs>
      <w:spacing w:line="280" w:lineRule="exact"/>
      <w:ind w:left="680" w:hanging="198"/>
      <w:jc w:val="left"/>
    </w:pPr>
    <w:rPr>
      <w:rFonts w:asciiTheme="minorHAnsi" w:eastAsiaTheme="minorEastAsia" w:hAnsiTheme="minorHAnsi" w:cstheme="minorBidi"/>
      <w:b/>
      <w:color w:val="262626" w:themeColor="text1" w:themeTint="D9"/>
      <w:sz w:val="24"/>
      <w:szCs w:val="22"/>
    </w:rPr>
  </w:style>
  <w:style w:type="character" w:styleId="Textodelmarcadordeposicin">
    <w:name w:val="Placeholder Text"/>
    <w:basedOn w:val="Fuentedeprrafopredeter"/>
    <w:uiPriority w:val="99"/>
    <w:semiHidden/>
    <w:rsid w:val="009B5B02"/>
    <w:rPr>
      <w:color w:val="808080"/>
    </w:rPr>
  </w:style>
  <w:style w:type="character" w:customStyle="1" w:styleId="negrita">
    <w:name w:val="negrita"/>
    <w:basedOn w:val="Fuentedeprrafopredeter"/>
    <w:rsid w:val="00D2626C"/>
  </w:style>
  <w:style w:type="character" w:styleId="Refdecomentario">
    <w:name w:val="annotation reference"/>
    <w:basedOn w:val="Fuentedeprrafopredeter"/>
    <w:uiPriority w:val="99"/>
    <w:semiHidden/>
    <w:unhideWhenUsed/>
    <w:rsid w:val="00A0132B"/>
    <w:rPr>
      <w:sz w:val="16"/>
      <w:szCs w:val="16"/>
    </w:rPr>
  </w:style>
  <w:style w:type="paragraph" w:styleId="Textocomentario">
    <w:name w:val="annotation text"/>
    <w:basedOn w:val="Normal"/>
    <w:link w:val="TextocomentarioCar"/>
    <w:uiPriority w:val="99"/>
    <w:semiHidden/>
    <w:unhideWhenUsed/>
    <w:rsid w:val="00A0132B"/>
    <w:rPr>
      <w:sz w:val="20"/>
    </w:rPr>
  </w:style>
  <w:style w:type="character" w:customStyle="1" w:styleId="TextocomentarioCar">
    <w:name w:val="Texto comentario Car"/>
    <w:basedOn w:val="Fuentedeprrafopredeter"/>
    <w:link w:val="Textocomentario"/>
    <w:uiPriority w:val="99"/>
    <w:semiHidden/>
    <w:rsid w:val="00A0132B"/>
    <w:rPr>
      <w:rFonts w:ascii="Arial" w:hAnsi="Arial"/>
    </w:rPr>
  </w:style>
  <w:style w:type="paragraph" w:styleId="Asuntodelcomentario">
    <w:name w:val="annotation subject"/>
    <w:basedOn w:val="Textocomentario"/>
    <w:next w:val="Textocomentario"/>
    <w:link w:val="AsuntodelcomentarioCar"/>
    <w:uiPriority w:val="99"/>
    <w:semiHidden/>
    <w:unhideWhenUsed/>
    <w:rsid w:val="00A0132B"/>
    <w:rPr>
      <w:b/>
      <w:bCs/>
    </w:rPr>
  </w:style>
  <w:style w:type="character" w:customStyle="1" w:styleId="AsuntodelcomentarioCar">
    <w:name w:val="Asunto del comentario Car"/>
    <w:basedOn w:val="TextocomentarioCar"/>
    <w:link w:val="Asuntodelcomentario"/>
    <w:uiPriority w:val="99"/>
    <w:semiHidden/>
    <w:rsid w:val="00A0132B"/>
    <w:rPr>
      <w:rFonts w:ascii="Arial" w:hAnsi="Arial"/>
      <w:b/>
      <w:bCs/>
    </w:rPr>
  </w:style>
  <w:style w:type="paragraph" w:styleId="Textonotapie">
    <w:name w:val="footnote text"/>
    <w:basedOn w:val="Normal"/>
    <w:link w:val="TextonotapieCar"/>
    <w:unhideWhenUsed/>
    <w:rsid w:val="00D173F3"/>
    <w:pPr>
      <w:spacing w:before="0"/>
    </w:pPr>
    <w:rPr>
      <w:sz w:val="20"/>
    </w:rPr>
  </w:style>
  <w:style w:type="character" w:customStyle="1" w:styleId="TextonotapieCar">
    <w:name w:val="Texto nota pie Car"/>
    <w:basedOn w:val="Fuentedeprrafopredeter"/>
    <w:link w:val="Textonotapie"/>
    <w:uiPriority w:val="99"/>
    <w:rsid w:val="00D173F3"/>
    <w:rPr>
      <w:rFonts w:ascii="Arial" w:hAnsi="Arial"/>
    </w:rPr>
  </w:style>
  <w:style w:type="character" w:styleId="Refdenotaalpie">
    <w:name w:val="footnote reference"/>
    <w:basedOn w:val="Fuentedeprrafopredeter"/>
    <w:unhideWhenUsed/>
    <w:rsid w:val="00D173F3"/>
    <w:rPr>
      <w:vertAlign w:val="superscript"/>
    </w:rPr>
  </w:style>
  <w:style w:type="character" w:customStyle="1" w:styleId="TextonormalREECar">
    <w:name w:val="Texto normal REE Car"/>
    <w:basedOn w:val="Fuentedeprrafopredeter"/>
    <w:link w:val="TextonormalREE"/>
    <w:rsid w:val="00DD2E82"/>
    <w:rPr>
      <w:rFonts w:ascii="Arial" w:hAnsi="Arial"/>
      <w:sz w:val="22"/>
    </w:rPr>
  </w:style>
  <w:style w:type="numbering" w:customStyle="1" w:styleId="Estilo1">
    <w:name w:val="Estilo1"/>
    <w:uiPriority w:val="99"/>
    <w:rsid w:val="00D9764E"/>
    <w:pPr>
      <w:numPr>
        <w:numId w:val="9"/>
      </w:numPr>
    </w:pPr>
  </w:style>
  <w:style w:type="paragraph" w:customStyle="1" w:styleId="111Estilo2">
    <w:name w:val="1.1.1. Estilo2"/>
    <w:basedOn w:val="SubttuloREE"/>
    <w:link w:val="111Estilo2Car"/>
    <w:qFormat/>
    <w:rsid w:val="00D9764E"/>
    <w:pPr>
      <w:keepNext w:val="0"/>
      <w:ind w:left="709" w:hanging="709"/>
      <w:outlineLvl w:val="1"/>
    </w:pPr>
    <w:rPr>
      <w:szCs w:val="22"/>
    </w:rPr>
  </w:style>
  <w:style w:type="character" w:customStyle="1" w:styleId="TtuloREECar">
    <w:name w:val="Título REE Car"/>
    <w:basedOn w:val="Fuentedeprrafopredeter"/>
    <w:link w:val="TtuloREE"/>
    <w:rsid w:val="00DD2E82"/>
    <w:rPr>
      <w:rFonts w:ascii="Arial" w:hAnsi="Arial"/>
      <w:sz w:val="22"/>
      <w:szCs w:val="28"/>
    </w:rPr>
  </w:style>
  <w:style w:type="character" w:customStyle="1" w:styleId="SubttuloREECar">
    <w:name w:val="Subtítulo REE Car"/>
    <w:basedOn w:val="TtuloREECar"/>
    <w:link w:val="SubttuloREE"/>
    <w:rsid w:val="00DD2E82"/>
    <w:rPr>
      <w:rFonts w:ascii="Arial" w:hAnsi="Arial"/>
      <w:sz w:val="22"/>
      <w:szCs w:val="24"/>
    </w:rPr>
  </w:style>
  <w:style w:type="paragraph" w:customStyle="1" w:styleId="Normal1">
    <w:name w:val="Normal 1"/>
    <w:basedOn w:val="Ttulo1"/>
    <w:rsid w:val="00D9764E"/>
    <w:pPr>
      <w:keepNext w:val="0"/>
      <w:tabs>
        <w:tab w:val="num" w:pos="360"/>
      </w:tabs>
      <w:spacing w:before="0" w:after="120"/>
      <w:ind w:left="360" w:hanging="360"/>
      <w:outlineLvl w:val="9"/>
    </w:pPr>
    <w:rPr>
      <w:b w:val="0"/>
      <w:sz w:val="22"/>
      <w:lang w:val="es-ES_tradnl"/>
    </w:rPr>
  </w:style>
  <w:style w:type="paragraph" w:customStyle="1" w:styleId="PUNTO">
    <w:name w:val="PUNTO"/>
    <w:basedOn w:val="Normal"/>
    <w:rsid w:val="00D9764E"/>
    <w:pPr>
      <w:numPr>
        <w:numId w:val="11"/>
      </w:numPr>
      <w:spacing w:before="0"/>
    </w:pPr>
    <w:rPr>
      <w:rFonts w:cs="Arial"/>
      <w:bCs/>
      <w:color w:val="000000"/>
    </w:rPr>
  </w:style>
  <w:style w:type="paragraph" w:customStyle="1" w:styleId="punto1">
    <w:name w:val="punto1"/>
    <w:basedOn w:val="PUNTO"/>
    <w:rsid w:val="00D9764E"/>
    <w:pPr>
      <w:tabs>
        <w:tab w:val="num" w:pos="1418"/>
      </w:tabs>
    </w:pPr>
  </w:style>
  <w:style w:type="character" w:customStyle="1" w:styleId="Ttulo5Car">
    <w:name w:val="Título 5 Car"/>
    <w:basedOn w:val="Fuentedeprrafopredeter"/>
    <w:link w:val="Ttulo5"/>
    <w:rsid w:val="00E001A7"/>
    <w:rPr>
      <w:rFonts w:ascii="Arial" w:hAnsi="Arial"/>
      <w:sz w:val="22"/>
      <w:lang w:val="es-ES_tradnl"/>
    </w:rPr>
  </w:style>
  <w:style w:type="character" w:customStyle="1" w:styleId="Ttulo6Car">
    <w:name w:val="Título 6 Car"/>
    <w:basedOn w:val="Fuentedeprrafopredeter"/>
    <w:link w:val="Ttulo6"/>
    <w:rsid w:val="00E001A7"/>
    <w:rPr>
      <w:rFonts w:ascii="Arial" w:hAnsi="Arial"/>
      <w:i/>
      <w:sz w:val="22"/>
      <w:lang w:val="es-ES_tradnl"/>
    </w:rPr>
  </w:style>
  <w:style w:type="character" w:customStyle="1" w:styleId="Ttulo7Car">
    <w:name w:val="Título 7 Car"/>
    <w:basedOn w:val="Fuentedeprrafopredeter"/>
    <w:link w:val="Ttulo7"/>
    <w:rsid w:val="00E001A7"/>
    <w:rPr>
      <w:rFonts w:asciiTheme="majorHAnsi" w:eastAsiaTheme="majorEastAsia" w:hAnsiTheme="majorHAnsi" w:cstheme="majorBidi"/>
      <w:i/>
      <w:iCs/>
      <w:color w:val="404040" w:themeColor="text1" w:themeTint="BF"/>
      <w:sz w:val="22"/>
    </w:rPr>
  </w:style>
  <w:style w:type="character" w:customStyle="1" w:styleId="Ttulo8Car">
    <w:name w:val="Título 8 Car"/>
    <w:basedOn w:val="Fuentedeprrafopredeter"/>
    <w:link w:val="Ttulo8"/>
    <w:rsid w:val="00E001A7"/>
    <w:rPr>
      <w:rFonts w:ascii="Arial" w:hAnsi="Arial"/>
      <w:i/>
      <w:lang w:val="es-ES_tradnl"/>
    </w:rPr>
  </w:style>
  <w:style w:type="character" w:customStyle="1" w:styleId="Ttulo9Car">
    <w:name w:val="Título 9 Car"/>
    <w:basedOn w:val="Fuentedeprrafopredeter"/>
    <w:link w:val="Ttulo9"/>
    <w:rsid w:val="00E001A7"/>
    <w:rPr>
      <w:rFonts w:ascii="Arial" w:hAnsi="Arial"/>
      <w:i/>
      <w:sz w:val="18"/>
      <w:lang w:val="es-ES_tradnl"/>
    </w:rPr>
  </w:style>
  <w:style w:type="paragraph" w:customStyle="1" w:styleId="TituloDocumento">
    <w:name w:val="Titulo Documento"/>
    <w:basedOn w:val="Normal"/>
    <w:rsid w:val="00E001A7"/>
    <w:pPr>
      <w:spacing w:before="0"/>
      <w:jc w:val="center"/>
    </w:pPr>
    <w:rPr>
      <w:sz w:val="36"/>
    </w:rPr>
  </w:style>
  <w:style w:type="paragraph" w:styleId="Mapadeldocumento">
    <w:name w:val="Document Map"/>
    <w:basedOn w:val="Normal"/>
    <w:link w:val="MapadeldocumentoCar"/>
    <w:uiPriority w:val="99"/>
    <w:semiHidden/>
    <w:unhideWhenUsed/>
    <w:rsid w:val="00E001A7"/>
    <w:pPr>
      <w:spacing w:before="0"/>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E001A7"/>
    <w:rPr>
      <w:rFonts w:ascii="Tahoma" w:hAnsi="Tahoma" w:cs="Tahoma"/>
      <w:sz w:val="16"/>
      <w:szCs w:val="16"/>
    </w:rPr>
  </w:style>
  <w:style w:type="paragraph" w:styleId="Descripcin">
    <w:name w:val="caption"/>
    <w:basedOn w:val="Normal"/>
    <w:next w:val="Normal"/>
    <w:qFormat/>
    <w:rsid w:val="00E001A7"/>
    <w:rPr>
      <w:b/>
      <w:bCs/>
      <w:sz w:val="32"/>
    </w:rPr>
  </w:style>
  <w:style w:type="paragraph" w:customStyle="1" w:styleId="para">
    <w:name w:val="para"/>
    <w:rsid w:val="00E001A7"/>
    <w:pPr>
      <w:widowControl w:val="0"/>
      <w:spacing w:before="120"/>
      <w:jc w:val="both"/>
    </w:pPr>
    <w:rPr>
      <w:rFonts w:ascii="Arial" w:hAnsi="Arial"/>
      <w:snapToGrid w:val="0"/>
      <w:sz w:val="22"/>
    </w:rPr>
  </w:style>
  <w:style w:type="paragraph" w:customStyle="1" w:styleId="Bulletestilonormal">
    <w:name w:val="Bullet estilo normal"/>
    <w:basedOn w:val="TextonormalREE"/>
    <w:link w:val="BulletestilonormalCar"/>
    <w:qFormat/>
    <w:rsid w:val="00E001A7"/>
    <w:pPr>
      <w:numPr>
        <w:numId w:val="13"/>
      </w:numPr>
      <w:suppressAutoHyphens w:val="0"/>
      <w:ind w:left="284" w:hanging="284"/>
    </w:pPr>
  </w:style>
  <w:style w:type="character" w:customStyle="1" w:styleId="BulletestilonormalCar">
    <w:name w:val="Bullet estilo normal Car"/>
    <w:basedOn w:val="TextonormalREECar"/>
    <w:link w:val="Bulletestilonormal"/>
    <w:rsid w:val="00E001A7"/>
    <w:rPr>
      <w:rFonts w:asciiTheme="minorHAnsi" w:hAnsiTheme="minorHAnsi"/>
      <w:sz w:val="22"/>
    </w:rPr>
  </w:style>
  <w:style w:type="character" w:customStyle="1" w:styleId="111Estilo2Car">
    <w:name w:val="1.1.1. Estilo2 Car"/>
    <w:basedOn w:val="SubttuloREECar"/>
    <w:link w:val="111Estilo2"/>
    <w:rsid w:val="00E001A7"/>
    <w:rPr>
      <w:rFonts w:asciiTheme="minorHAnsi" w:hAnsiTheme="minorHAnsi"/>
      <w:b w:val="0"/>
      <w:color w:val="006699"/>
      <w:sz w:val="22"/>
      <w:szCs w:val="22"/>
    </w:rPr>
  </w:style>
  <w:style w:type="paragraph" w:customStyle="1" w:styleId="Subcapitulo2">
    <w:name w:val="Subcapitulo 2"/>
    <w:basedOn w:val="Normal"/>
    <w:next w:val="Normal"/>
    <w:rsid w:val="00E001A7"/>
    <w:pPr>
      <w:spacing w:before="160" w:after="160"/>
      <w:ind w:left="680" w:hanging="680"/>
      <w:jc w:val="left"/>
    </w:pPr>
    <w:rPr>
      <w:b/>
    </w:rPr>
  </w:style>
  <w:style w:type="paragraph" w:styleId="Tabladeilustraciones">
    <w:name w:val="table of figures"/>
    <w:basedOn w:val="Normal"/>
    <w:next w:val="Normal"/>
    <w:uiPriority w:val="99"/>
    <w:rsid w:val="00E001A7"/>
    <w:pPr>
      <w:spacing w:before="60"/>
    </w:pPr>
  </w:style>
  <w:style w:type="paragraph" w:styleId="TtuloTDC">
    <w:name w:val="TOC Heading"/>
    <w:basedOn w:val="Ttulo1"/>
    <w:next w:val="Normal"/>
    <w:uiPriority w:val="39"/>
    <w:semiHidden/>
    <w:unhideWhenUsed/>
    <w:qFormat/>
    <w:rsid w:val="00E001A7"/>
    <w:pPr>
      <w:keepLines/>
      <w:spacing w:before="480" w:after="0" w:line="276" w:lineRule="auto"/>
      <w:jc w:val="left"/>
      <w:outlineLvl w:val="9"/>
    </w:pPr>
    <w:rPr>
      <w:rFonts w:asciiTheme="majorHAnsi" w:eastAsiaTheme="majorEastAsia" w:hAnsiTheme="majorHAnsi" w:cstheme="majorBidi"/>
      <w:bCs/>
      <w:color w:val="365F91" w:themeColor="accent1" w:themeShade="BF"/>
      <w:kern w:val="0"/>
      <w:szCs w:val="28"/>
      <w:lang w:eastAsia="en-US"/>
    </w:rPr>
  </w:style>
  <w:style w:type="paragraph" w:customStyle="1" w:styleId="Titulo1">
    <w:name w:val="Titulo 1"/>
    <w:basedOn w:val="Normal"/>
    <w:rsid w:val="00E001A7"/>
    <w:pPr>
      <w:numPr>
        <w:numId w:val="14"/>
      </w:numPr>
      <w:spacing w:before="0" w:after="160" w:line="280" w:lineRule="exact"/>
      <w:jc w:val="left"/>
    </w:pPr>
    <w:rPr>
      <w:b/>
      <w:smallCaps/>
      <w:sz w:val="28"/>
      <w:szCs w:val="24"/>
      <w:lang w:val="es-ES_tradnl"/>
    </w:rPr>
  </w:style>
  <w:style w:type="paragraph" w:styleId="Cita">
    <w:name w:val="Quote"/>
    <w:basedOn w:val="Normal"/>
    <w:next w:val="Normal"/>
    <w:link w:val="CitaCar"/>
    <w:uiPriority w:val="29"/>
    <w:rsid w:val="00E001A7"/>
    <w:rPr>
      <w:i/>
      <w:iCs/>
      <w:color w:val="000000" w:themeColor="text1"/>
    </w:rPr>
  </w:style>
  <w:style w:type="character" w:customStyle="1" w:styleId="CitaCar">
    <w:name w:val="Cita Car"/>
    <w:basedOn w:val="Fuentedeprrafopredeter"/>
    <w:link w:val="Cita"/>
    <w:uiPriority w:val="29"/>
    <w:rsid w:val="00E001A7"/>
    <w:rPr>
      <w:rFonts w:ascii="Arial" w:hAnsi="Arial"/>
      <w:i/>
      <w:iCs/>
      <w:color w:val="000000" w:themeColor="text1"/>
      <w:sz w:val="22"/>
    </w:rPr>
  </w:style>
  <w:style w:type="paragraph" w:styleId="TDC4">
    <w:name w:val="toc 4"/>
    <w:basedOn w:val="Normal"/>
    <w:next w:val="Normal"/>
    <w:autoRedefine/>
    <w:uiPriority w:val="39"/>
    <w:semiHidden/>
    <w:unhideWhenUsed/>
    <w:rsid w:val="00E001A7"/>
    <w:pPr>
      <w:spacing w:after="100"/>
      <w:ind w:left="660"/>
    </w:pPr>
    <w:rPr>
      <w:rFonts w:asciiTheme="minorHAnsi" w:hAnsiTheme="minorHAnsi"/>
      <w:color w:val="006699"/>
    </w:rPr>
  </w:style>
  <w:style w:type="paragraph" w:styleId="TDC5">
    <w:name w:val="toc 5"/>
    <w:basedOn w:val="Normal"/>
    <w:next w:val="Normal"/>
    <w:autoRedefine/>
    <w:uiPriority w:val="39"/>
    <w:semiHidden/>
    <w:unhideWhenUsed/>
    <w:rsid w:val="00E001A7"/>
    <w:pPr>
      <w:spacing w:after="100"/>
      <w:ind w:left="880"/>
    </w:pPr>
    <w:rPr>
      <w:rFonts w:asciiTheme="minorHAnsi" w:hAnsiTheme="minorHAnsi"/>
      <w:color w:val="006699"/>
    </w:rPr>
  </w:style>
  <w:style w:type="paragraph" w:customStyle="1" w:styleId="TipoDocumento">
    <w:name w:val="Tipo Documento"/>
    <w:basedOn w:val="Normal"/>
    <w:rsid w:val="00E001A7"/>
    <w:pPr>
      <w:spacing w:before="0"/>
      <w:jc w:val="center"/>
    </w:pPr>
    <w:rPr>
      <w:b/>
      <w:caps/>
    </w:rPr>
  </w:style>
  <w:style w:type="paragraph" w:customStyle="1" w:styleId="Graficos">
    <w:name w:val="Graficos"/>
    <w:basedOn w:val="Descripcin"/>
    <w:link w:val="GraficosCarCar"/>
    <w:autoRedefine/>
    <w:rsid w:val="00E001A7"/>
    <w:pPr>
      <w:numPr>
        <w:numId w:val="15"/>
      </w:numPr>
      <w:spacing w:before="0"/>
      <w:ind w:left="0" w:firstLine="0"/>
      <w:jc w:val="center"/>
    </w:pPr>
    <w:rPr>
      <w:rFonts w:cs="Arial"/>
      <w:b w:val="0"/>
      <w:i/>
      <w:sz w:val="18"/>
      <w:szCs w:val="22"/>
      <w:lang w:val="es-ES_tradnl"/>
    </w:rPr>
  </w:style>
  <w:style w:type="paragraph" w:customStyle="1" w:styleId="EpigrafeFigura">
    <w:name w:val="EpigrafeFigura"/>
    <w:basedOn w:val="Graficos"/>
    <w:next w:val="TextonormalREE"/>
    <w:link w:val="EpigrafeFiguraCar"/>
    <w:qFormat/>
    <w:rsid w:val="00E001A7"/>
  </w:style>
  <w:style w:type="character" w:customStyle="1" w:styleId="EpigrafeFiguraCar">
    <w:name w:val="EpigrafeFigura Car"/>
    <w:basedOn w:val="Fuentedeprrafopredeter"/>
    <w:link w:val="EpigrafeFigura"/>
    <w:rsid w:val="00E001A7"/>
    <w:rPr>
      <w:rFonts w:ascii="Arial" w:hAnsi="Arial" w:cs="Arial"/>
      <w:bCs/>
      <w:i/>
      <w:sz w:val="18"/>
      <w:szCs w:val="22"/>
      <w:lang w:val="es-ES_tradnl"/>
    </w:rPr>
  </w:style>
  <w:style w:type="paragraph" w:customStyle="1" w:styleId="EpigrafeTabla">
    <w:name w:val="EpigrafeTabla"/>
    <w:basedOn w:val="EpigrafeFigura"/>
    <w:next w:val="TextonormalREE"/>
    <w:qFormat/>
    <w:rsid w:val="00E001A7"/>
    <w:pPr>
      <w:numPr>
        <w:numId w:val="16"/>
      </w:numPr>
      <w:spacing w:before="120"/>
      <w:ind w:left="0" w:firstLine="0"/>
    </w:pPr>
  </w:style>
  <w:style w:type="paragraph" w:customStyle="1" w:styleId="Titulo3REE">
    <w:name w:val="Titulo 3 REE"/>
    <w:basedOn w:val="TextonormalREE"/>
    <w:next w:val="TextonormalREE"/>
    <w:qFormat/>
    <w:rsid w:val="00E001A7"/>
    <w:pPr>
      <w:keepNext/>
      <w:suppressAutoHyphens w:val="0"/>
      <w:spacing w:before="240" w:after="240" w:line="240" w:lineRule="auto"/>
    </w:pPr>
    <w:rPr>
      <w:b/>
      <w:noProof/>
    </w:rPr>
  </w:style>
  <w:style w:type="character" w:customStyle="1" w:styleId="GraficosCarCar">
    <w:name w:val="Graficos Car Car"/>
    <w:basedOn w:val="Fuentedeprrafopredeter"/>
    <w:link w:val="Graficos"/>
    <w:rsid w:val="00E001A7"/>
    <w:rPr>
      <w:rFonts w:ascii="Arial" w:hAnsi="Arial" w:cs="Arial"/>
      <w:bCs/>
      <w:i/>
      <w:sz w:val="18"/>
      <w:szCs w:val="22"/>
      <w:lang w:val="es-ES_tradnl"/>
    </w:rPr>
  </w:style>
  <w:style w:type="paragraph" w:customStyle="1" w:styleId="ParrafoBoletines">
    <w:name w:val="Parrafo Boletines"/>
    <w:basedOn w:val="Normal"/>
    <w:rsid w:val="00E001A7"/>
    <w:pPr>
      <w:tabs>
        <w:tab w:val="num" w:pos="720"/>
        <w:tab w:val="left" w:pos="9540"/>
      </w:tabs>
      <w:spacing w:before="80" w:after="80" w:line="280" w:lineRule="exact"/>
      <w:ind w:left="360"/>
    </w:pPr>
    <w:rPr>
      <w:noProof/>
    </w:rPr>
  </w:style>
  <w:style w:type="paragraph" w:customStyle="1" w:styleId="milista">
    <w:name w:val="mi lista"/>
    <w:basedOn w:val="Normal"/>
    <w:rsid w:val="00E001A7"/>
    <w:pPr>
      <w:numPr>
        <w:numId w:val="17"/>
      </w:numPr>
      <w:spacing w:before="0"/>
      <w:jc w:val="left"/>
    </w:pPr>
    <w:rPr>
      <w:rFonts w:ascii="Times New Roman" w:hAnsi="Times New Roman"/>
      <w:sz w:val="24"/>
      <w:szCs w:val="24"/>
    </w:rPr>
  </w:style>
  <w:style w:type="paragraph" w:customStyle="1" w:styleId="Parrafonormal">
    <w:name w:val="Parrafo_normal"/>
    <w:basedOn w:val="Normal"/>
    <w:rsid w:val="00E001A7"/>
    <w:pPr>
      <w:spacing w:before="120" w:after="120"/>
      <w:ind w:firstLine="284"/>
    </w:pPr>
    <w:rPr>
      <w:szCs w:val="24"/>
    </w:rPr>
  </w:style>
  <w:style w:type="paragraph" w:customStyle="1" w:styleId="TituloResumen">
    <w:name w:val="TituloResumen"/>
    <w:basedOn w:val="Normal"/>
    <w:next w:val="Normal"/>
    <w:link w:val="TituloResumenCar"/>
    <w:rsid w:val="00E001A7"/>
    <w:pPr>
      <w:spacing w:before="80" w:after="80" w:line="280" w:lineRule="exact"/>
      <w:jc w:val="center"/>
    </w:pPr>
    <w:rPr>
      <w:rFonts w:cs="Arial"/>
      <w:b/>
      <w:caps/>
      <w:szCs w:val="22"/>
      <w:lang w:val="es-ES_tradnl"/>
    </w:rPr>
  </w:style>
  <w:style w:type="character" w:customStyle="1" w:styleId="TituloResumenCar">
    <w:name w:val="TituloResumen Car"/>
    <w:basedOn w:val="Fuentedeprrafopredeter"/>
    <w:link w:val="TituloResumen"/>
    <w:rsid w:val="00E001A7"/>
    <w:rPr>
      <w:rFonts w:ascii="Arial" w:hAnsi="Arial" w:cs="Arial"/>
      <w:b/>
      <w:caps/>
      <w:sz w:val="22"/>
      <w:szCs w:val="22"/>
      <w:lang w:val="es-ES_tradnl"/>
    </w:rPr>
  </w:style>
  <w:style w:type="paragraph" w:customStyle="1" w:styleId="DireccionEmisora">
    <w:name w:val="Direccion Emisora"/>
    <w:basedOn w:val="Normal"/>
    <w:rsid w:val="00E001A7"/>
    <w:pPr>
      <w:spacing w:before="0"/>
      <w:jc w:val="right"/>
    </w:pPr>
    <w:rPr>
      <w:b/>
      <w:i/>
    </w:rPr>
  </w:style>
  <w:style w:type="character" w:styleId="Nmerodepgina">
    <w:name w:val="page number"/>
    <w:basedOn w:val="Fuentedeprrafopredeter"/>
    <w:rsid w:val="00E001A7"/>
  </w:style>
  <w:style w:type="paragraph" w:customStyle="1" w:styleId="Default">
    <w:name w:val="Default"/>
    <w:rsid w:val="00E001A7"/>
    <w:pPr>
      <w:autoSpaceDE w:val="0"/>
      <w:autoSpaceDN w:val="0"/>
      <w:adjustRightInd w:val="0"/>
    </w:pPr>
    <w:rPr>
      <w:rFonts w:ascii="Arial" w:hAnsi="Arial" w:cs="Arial"/>
      <w:color w:val="000000"/>
      <w:sz w:val="24"/>
      <w:szCs w:val="24"/>
    </w:rPr>
  </w:style>
  <w:style w:type="paragraph" w:styleId="Revisin">
    <w:name w:val="Revision"/>
    <w:hidden/>
    <w:uiPriority w:val="99"/>
    <w:semiHidden/>
    <w:rsid w:val="00E001A7"/>
    <w:rPr>
      <w:rFonts w:ascii="Arial" w:hAnsi="Arial"/>
      <w:sz w:val="22"/>
    </w:rPr>
  </w:style>
  <w:style w:type="character" w:customStyle="1" w:styleId="normaltextrun1">
    <w:name w:val="normaltextrun1"/>
    <w:basedOn w:val="Fuentedeprrafopredeter"/>
    <w:rsid w:val="00B82FB9"/>
  </w:style>
  <w:style w:type="character" w:customStyle="1" w:styleId="normaltextrun">
    <w:name w:val="normaltextrun"/>
    <w:basedOn w:val="Fuentedeprrafopredeter"/>
    <w:rsid w:val="00B82FB9"/>
  </w:style>
  <w:style w:type="paragraph" w:customStyle="1" w:styleId="Textonormal">
    <w:name w:val="Texto normal"/>
    <w:basedOn w:val="Normal"/>
    <w:link w:val="TextonormalCar"/>
    <w:qFormat/>
    <w:rsid w:val="009328A6"/>
    <w:pPr>
      <w:spacing w:before="0" w:after="100" w:line="260" w:lineRule="exact"/>
    </w:pPr>
    <w:rPr>
      <w:rFonts w:ascii="Barlow Semi Condensed" w:hAnsi="Barlow Semi Condensed"/>
      <w:lang w:val="es-ES_tradnl"/>
    </w:rPr>
  </w:style>
  <w:style w:type="character" w:customStyle="1" w:styleId="TextonormalCar">
    <w:name w:val="Texto normal Car"/>
    <w:basedOn w:val="Fuentedeprrafopredeter"/>
    <w:link w:val="Textonormal"/>
    <w:rsid w:val="009328A6"/>
    <w:rPr>
      <w:rFonts w:ascii="Barlow Semi Condensed" w:hAnsi="Barlow Semi Condensed"/>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851882">
      <w:bodyDiv w:val="1"/>
      <w:marLeft w:val="0"/>
      <w:marRight w:val="0"/>
      <w:marTop w:val="0"/>
      <w:marBottom w:val="0"/>
      <w:divBdr>
        <w:top w:val="none" w:sz="0" w:space="0" w:color="auto"/>
        <w:left w:val="none" w:sz="0" w:space="0" w:color="auto"/>
        <w:bottom w:val="none" w:sz="0" w:space="0" w:color="auto"/>
        <w:right w:val="none" w:sz="0" w:space="0" w:color="auto"/>
      </w:divBdr>
    </w:div>
    <w:div w:id="693768486">
      <w:bodyDiv w:val="1"/>
      <w:marLeft w:val="0"/>
      <w:marRight w:val="0"/>
      <w:marTop w:val="0"/>
      <w:marBottom w:val="0"/>
      <w:divBdr>
        <w:top w:val="none" w:sz="0" w:space="0" w:color="auto"/>
        <w:left w:val="none" w:sz="0" w:space="0" w:color="auto"/>
        <w:bottom w:val="none" w:sz="0" w:space="0" w:color="auto"/>
        <w:right w:val="none" w:sz="0" w:space="0" w:color="auto"/>
      </w:divBdr>
    </w:div>
    <w:div w:id="973369114">
      <w:bodyDiv w:val="1"/>
      <w:marLeft w:val="0"/>
      <w:marRight w:val="0"/>
      <w:marTop w:val="0"/>
      <w:marBottom w:val="0"/>
      <w:divBdr>
        <w:top w:val="none" w:sz="0" w:space="0" w:color="auto"/>
        <w:left w:val="none" w:sz="0" w:space="0" w:color="auto"/>
        <w:bottom w:val="none" w:sz="0" w:space="0" w:color="auto"/>
        <w:right w:val="none" w:sz="0" w:space="0" w:color="auto"/>
      </w:divBdr>
      <w:divsChild>
        <w:div w:id="1375158341">
          <w:marLeft w:val="0"/>
          <w:marRight w:val="0"/>
          <w:marTop w:val="0"/>
          <w:marBottom w:val="0"/>
          <w:divBdr>
            <w:top w:val="none" w:sz="0" w:space="0" w:color="auto"/>
            <w:left w:val="none" w:sz="0" w:space="0" w:color="auto"/>
            <w:bottom w:val="none" w:sz="0" w:space="0" w:color="auto"/>
            <w:right w:val="none" w:sz="0" w:space="0" w:color="auto"/>
          </w:divBdr>
          <w:divsChild>
            <w:div w:id="76443375">
              <w:marLeft w:val="0"/>
              <w:marRight w:val="0"/>
              <w:marTop w:val="0"/>
              <w:marBottom w:val="0"/>
              <w:divBdr>
                <w:top w:val="none" w:sz="0" w:space="0" w:color="auto"/>
                <w:left w:val="none" w:sz="0" w:space="0" w:color="auto"/>
                <w:bottom w:val="none" w:sz="0" w:space="0" w:color="auto"/>
                <w:right w:val="none" w:sz="0" w:space="0" w:color="auto"/>
              </w:divBdr>
            </w:div>
            <w:div w:id="77333097">
              <w:marLeft w:val="0"/>
              <w:marRight w:val="0"/>
              <w:marTop w:val="0"/>
              <w:marBottom w:val="0"/>
              <w:divBdr>
                <w:top w:val="none" w:sz="0" w:space="0" w:color="auto"/>
                <w:left w:val="none" w:sz="0" w:space="0" w:color="auto"/>
                <w:bottom w:val="none" w:sz="0" w:space="0" w:color="auto"/>
                <w:right w:val="none" w:sz="0" w:space="0" w:color="auto"/>
              </w:divBdr>
            </w:div>
            <w:div w:id="90930269">
              <w:marLeft w:val="0"/>
              <w:marRight w:val="0"/>
              <w:marTop w:val="0"/>
              <w:marBottom w:val="0"/>
              <w:divBdr>
                <w:top w:val="none" w:sz="0" w:space="0" w:color="auto"/>
                <w:left w:val="none" w:sz="0" w:space="0" w:color="auto"/>
                <w:bottom w:val="none" w:sz="0" w:space="0" w:color="auto"/>
                <w:right w:val="none" w:sz="0" w:space="0" w:color="auto"/>
              </w:divBdr>
            </w:div>
            <w:div w:id="110129695">
              <w:marLeft w:val="0"/>
              <w:marRight w:val="0"/>
              <w:marTop w:val="0"/>
              <w:marBottom w:val="0"/>
              <w:divBdr>
                <w:top w:val="none" w:sz="0" w:space="0" w:color="auto"/>
                <w:left w:val="none" w:sz="0" w:space="0" w:color="auto"/>
                <w:bottom w:val="none" w:sz="0" w:space="0" w:color="auto"/>
                <w:right w:val="none" w:sz="0" w:space="0" w:color="auto"/>
              </w:divBdr>
            </w:div>
            <w:div w:id="110559310">
              <w:marLeft w:val="0"/>
              <w:marRight w:val="0"/>
              <w:marTop w:val="0"/>
              <w:marBottom w:val="0"/>
              <w:divBdr>
                <w:top w:val="none" w:sz="0" w:space="0" w:color="auto"/>
                <w:left w:val="none" w:sz="0" w:space="0" w:color="auto"/>
                <w:bottom w:val="none" w:sz="0" w:space="0" w:color="auto"/>
                <w:right w:val="none" w:sz="0" w:space="0" w:color="auto"/>
              </w:divBdr>
            </w:div>
            <w:div w:id="155809221">
              <w:marLeft w:val="0"/>
              <w:marRight w:val="0"/>
              <w:marTop w:val="0"/>
              <w:marBottom w:val="0"/>
              <w:divBdr>
                <w:top w:val="none" w:sz="0" w:space="0" w:color="auto"/>
                <w:left w:val="none" w:sz="0" w:space="0" w:color="auto"/>
                <w:bottom w:val="none" w:sz="0" w:space="0" w:color="auto"/>
                <w:right w:val="none" w:sz="0" w:space="0" w:color="auto"/>
              </w:divBdr>
            </w:div>
            <w:div w:id="231160245">
              <w:marLeft w:val="0"/>
              <w:marRight w:val="0"/>
              <w:marTop w:val="0"/>
              <w:marBottom w:val="0"/>
              <w:divBdr>
                <w:top w:val="none" w:sz="0" w:space="0" w:color="auto"/>
                <w:left w:val="none" w:sz="0" w:space="0" w:color="auto"/>
                <w:bottom w:val="none" w:sz="0" w:space="0" w:color="auto"/>
                <w:right w:val="none" w:sz="0" w:space="0" w:color="auto"/>
              </w:divBdr>
            </w:div>
            <w:div w:id="380176715">
              <w:marLeft w:val="0"/>
              <w:marRight w:val="0"/>
              <w:marTop w:val="0"/>
              <w:marBottom w:val="0"/>
              <w:divBdr>
                <w:top w:val="none" w:sz="0" w:space="0" w:color="auto"/>
                <w:left w:val="none" w:sz="0" w:space="0" w:color="auto"/>
                <w:bottom w:val="none" w:sz="0" w:space="0" w:color="auto"/>
                <w:right w:val="none" w:sz="0" w:space="0" w:color="auto"/>
              </w:divBdr>
            </w:div>
            <w:div w:id="406611021">
              <w:marLeft w:val="0"/>
              <w:marRight w:val="0"/>
              <w:marTop w:val="0"/>
              <w:marBottom w:val="0"/>
              <w:divBdr>
                <w:top w:val="none" w:sz="0" w:space="0" w:color="auto"/>
                <w:left w:val="none" w:sz="0" w:space="0" w:color="auto"/>
                <w:bottom w:val="none" w:sz="0" w:space="0" w:color="auto"/>
                <w:right w:val="none" w:sz="0" w:space="0" w:color="auto"/>
              </w:divBdr>
            </w:div>
            <w:div w:id="444808580">
              <w:marLeft w:val="0"/>
              <w:marRight w:val="0"/>
              <w:marTop w:val="0"/>
              <w:marBottom w:val="0"/>
              <w:divBdr>
                <w:top w:val="none" w:sz="0" w:space="0" w:color="auto"/>
                <w:left w:val="none" w:sz="0" w:space="0" w:color="auto"/>
                <w:bottom w:val="none" w:sz="0" w:space="0" w:color="auto"/>
                <w:right w:val="none" w:sz="0" w:space="0" w:color="auto"/>
              </w:divBdr>
            </w:div>
            <w:div w:id="580140346">
              <w:marLeft w:val="0"/>
              <w:marRight w:val="0"/>
              <w:marTop w:val="0"/>
              <w:marBottom w:val="0"/>
              <w:divBdr>
                <w:top w:val="none" w:sz="0" w:space="0" w:color="auto"/>
                <w:left w:val="none" w:sz="0" w:space="0" w:color="auto"/>
                <w:bottom w:val="none" w:sz="0" w:space="0" w:color="auto"/>
                <w:right w:val="none" w:sz="0" w:space="0" w:color="auto"/>
              </w:divBdr>
            </w:div>
            <w:div w:id="700742259">
              <w:marLeft w:val="0"/>
              <w:marRight w:val="0"/>
              <w:marTop w:val="0"/>
              <w:marBottom w:val="0"/>
              <w:divBdr>
                <w:top w:val="none" w:sz="0" w:space="0" w:color="auto"/>
                <w:left w:val="none" w:sz="0" w:space="0" w:color="auto"/>
                <w:bottom w:val="none" w:sz="0" w:space="0" w:color="auto"/>
                <w:right w:val="none" w:sz="0" w:space="0" w:color="auto"/>
              </w:divBdr>
            </w:div>
            <w:div w:id="740061988">
              <w:marLeft w:val="0"/>
              <w:marRight w:val="0"/>
              <w:marTop w:val="0"/>
              <w:marBottom w:val="0"/>
              <w:divBdr>
                <w:top w:val="none" w:sz="0" w:space="0" w:color="auto"/>
                <w:left w:val="none" w:sz="0" w:space="0" w:color="auto"/>
                <w:bottom w:val="none" w:sz="0" w:space="0" w:color="auto"/>
                <w:right w:val="none" w:sz="0" w:space="0" w:color="auto"/>
              </w:divBdr>
            </w:div>
            <w:div w:id="813520485">
              <w:marLeft w:val="0"/>
              <w:marRight w:val="0"/>
              <w:marTop w:val="0"/>
              <w:marBottom w:val="0"/>
              <w:divBdr>
                <w:top w:val="none" w:sz="0" w:space="0" w:color="auto"/>
                <w:left w:val="none" w:sz="0" w:space="0" w:color="auto"/>
                <w:bottom w:val="none" w:sz="0" w:space="0" w:color="auto"/>
                <w:right w:val="none" w:sz="0" w:space="0" w:color="auto"/>
              </w:divBdr>
            </w:div>
            <w:div w:id="825362677">
              <w:marLeft w:val="0"/>
              <w:marRight w:val="0"/>
              <w:marTop w:val="0"/>
              <w:marBottom w:val="0"/>
              <w:divBdr>
                <w:top w:val="none" w:sz="0" w:space="0" w:color="auto"/>
                <w:left w:val="none" w:sz="0" w:space="0" w:color="auto"/>
                <w:bottom w:val="none" w:sz="0" w:space="0" w:color="auto"/>
                <w:right w:val="none" w:sz="0" w:space="0" w:color="auto"/>
              </w:divBdr>
            </w:div>
            <w:div w:id="870260751">
              <w:marLeft w:val="0"/>
              <w:marRight w:val="0"/>
              <w:marTop w:val="0"/>
              <w:marBottom w:val="0"/>
              <w:divBdr>
                <w:top w:val="none" w:sz="0" w:space="0" w:color="auto"/>
                <w:left w:val="none" w:sz="0" w:space="0" w:color="auto"/>
                <w:bottom w:val="none" w:sz="0" w:space="0" w:color="auto"/>
                <w:right w:val="none" w:sz="0" w:space="0" w:color="auto"/>
              </w:divBdr>
            </w:div>
            <w:div w:id="899445036">
              <w:marLeft w:val="0"/>
              <w:marRight w:val="0"/>
              <w:marTop w:val="0"/>
              <w:marBottom w:val="0"/>
              <w:divBdr>
                <w:top w:val="none" w:sz="0" w:space="0" w:color="auto"/>
                <w:left w:val="none" w:sz="0" w:space="0" w:color="auto"/>
                <w:bottom w:val="none" w:sz="0" w:space="0" w:color="auto"/>
                <w:right w:val="none" w:sz="0" w:space="0" w:color="auto"/>
              </w:divBdr>
            </w:div>
            <w:div w:id="961496619">
              <w:marLeft w:val="0"/>
              <w:marRight w:val="0"/>
              <w:marTop w:val="0"/>
              <w:marBottom w:val="0"/>
              <w:divBdr>
                <w:top w:val="none" w:sz="0" w:space="0" w:color="auto"/>
                <w:left w:val="none" w:sz="0" w:space="0" w:color="auto"/>
                <w:bottom w:val="none" w:sz="0" w:space="0" w:color="auto"/>
                <w:right w:val="none" w:sz="0" w:space="0" w:color="auto"/>
              </w:divBdr>
            </w:div>
            <w:div w:id="984550586">
              <w:marLeft w:val="0"/>
              <w:marRight w:val="0"/>
              <w:marTop w:val="0"/>
              <w:marBottom w:val="0"/>
              <w:divBdr>
                <w:top w:val="none" w:sz="0" w:space="0" w:color="auto"/>
                <w:left w:val="none" w:sz="0" w:space="0" w:color="auto"/>
                <w:bottom w:val="none" w:sz="0" w:space="0" w:color="auto"/>
                <w:right w:val="none" w:sz="0" w:space="0" w:color="auto"/>
              </w:divBdr>
            </w:div>
            <w:div w:id="1092625447">
              <w:marLeft w:val="0"/>
              <w:marRight w:val="0"/>
              <w:marTop w:val="0"/>
              <w:marBottom w:val="0"/>
              <w:divBdr>
                <w:top w:val="none" w:sz="0" w:space="0" w:color="auto"/>
                <w:left w:val="none" w:sz="0" w:space="0" w:color="auto"/>
                <w:bottom w:val="none" w:sz="0" w:space="0" w:color="auto"/>
                <w:right w:val="none" w:sz="0" w:space="0" w:color="auto"/>
              </w:divBdr>
            </w:div>
            <w:div w:id="1211380559">
              <w:marLeft w:val="0"/>
              <w:marRight w:val="0"/>
              <w:marTop w:val="0"/>
              <w:marBottom w:val="0"/>
              <w:divBdr>
                <w:top w:val="none" w:sz="0" w:space="0" w:color="auto"/>
                <w:left w:val="none" w:sz="0" w:space="0" w:color="auto"/>
                <w:bottom w:val="none" w:sz="0" w:space="0" w:color="auto"/>
                <w:right w:val="none" w:sz="0" w:space="0" w:color="auto"/>
              </w:divBdr>
            </w:div>
            <w:div w:id="1275677388">
              <w:marLeft w:val="0"/>
              <w:marRight w:val="0"/>
              <w:marTop w:val="0"/>
              <w:marBottom w:val="0"/>
              <w:divBdr>
                <w:top w:val="none" w:sz="0" w:space="0" w:color="auto"/>
                <w:left w:val="none" w:sz="0" w:space="0" w:color="auto"/>
                <w:bottom w:val="none" w:sz="0" w:space="0" w:color="auto"/>
                <w:right w:val="none" w:sz="0" w:space="0" w:color="auto"/>
              </w:divBdr>
            </w:div>
            <w:div w:id="1277904269">
              <w:marLeft w:val="0"/>
              <w:marRight w:val="0"/>
              <w:marTop w:val="0"/>
              <w:marBottom w:val="0"/>
              <w:divBdr>
                <w:top w:val="none" w:sz="0" w:space="0" w:color="auto"/>
                <w:left w:val="none" w:sz="0" w:space="0" w:color="auto"/>
                <w:bottom w:val="none" w:sz="0" w:space="0" w:color="auto"/>
                <w:right w:val="none" w:sz="0" w:space="0" w:color="auto"/>
              </w:divBdr>
            </w:div>
            <w:div w:id="1324744930">
              <w:marLeft w:val="0"/>
              <w:marRight w:val="0"/>
              <w:marTop w:val="0"/>
              <w:marBottom w:val="0"/>
              <w:divBdr>
                <w:top w:val="none" w:sz="0" w:space="0" w:color="auto"/>
                <w:left w:val="none" w:sz="0" w:space="0" w:color="auto"/>
                <w:bottom w:val="none" w:sz="0" w:space="0" w:color="auto"/>
                <w:right w:val="none" w:sz="0" w:space="0" w:color="auto"/>
              </w:divBdr>
            </w:div>
            <w:div w:id="1539971501">
              <w:marLeft w:val="0"/>
              <w:marRight w:val="0"/>
              <w:marTop w:val="0"/>
              <w:marBottom w:val="0"/>
              <w:divBdr>
                <w:top w:val="none" w:sz="0" w:space="0" w:color="auto"/>
                <w:left w:val="none" w:sz="0" w:space="0" w:color="auto"/>
                <w:bottom w:val="none" w:sz="0" w:space="0" w:color="auto"/>
                <w:right w:val="none" w:sz="0" w:space="0" w:color="auto"/>
              </w:divBdr>
            </w:div>
            <w:div w:id="1540165735">
              <w:marLeft w:val="0"/>
              <w:marRight w:val="0"/>
              <w:marTop w:val="0"/>
              <w:marBottom w:val="0"/>
              <w:divBdr>
                <w:top w:val="none" w:sz="0" w:space="0" w:color="auto"/>
                <w:left w:val="none" w:sz="0" w:space="0" w:color="auto"/>
                <w:bottom w:val="none" w:sz="0" w:space="0" w:color="auto"/>
                <w:right w:val="none" w:sz="0" w:space="0" w:color="auto"/>
              </w:divBdr>
            </w:div>
            <w:div w:id="1649094738">
              <w:marLeft w:val="0"/>
              <w:marRight w:val="0"/>
              <w:marTop w:val="0"/>
              <w:marBottom w:val="0"/>
              <w:divBdr>
                <w:top w:val="none" w:sz="0" w:space="0" w:color="auto"/>
                <w:left w:val="none" w:sz="0" w:space="0" w:color="auto"/>
                <w:bottom w:val="none" w:sz="0" w:space="0" w:color="auto"/>
                <w:right w:val="none" w:sz="0" w:space="0" w:color="auto"/>
              </w:divBdr>
            </w:div>
            <w:div w:id="1701129969">
              <w:marLeft w:val="0"/>
              <w:marRight w:val="0"/>
              <w:marTop w:val="0"/>
              <w:marBottom w:val="0"/>
              <w:divBdr>
                <w:top w:val="none" w:sz="0" w:space="0" w:color="auto"/>
                <w:left w:val="none" w:sz="0" w:space="0" w:color="auto"/>
                <w:bottom w:val="none" w:sz="0" w:space="0" w:color="auto"/>
                <w:right w:val="none" w:sz="0" w:space="0" w:color="auto"/>
              </w:divBdr>
            </w:div>
            <w:div w:id="1762680635">
              <w:marLeft w:val="0"/>
              <w:marRight w:val="0"/>
              <w:marTop w:val="0"/>
              <w:marBottom w:val="0"/>
              <w:divBdr>
                <w:top w:val="none" w:sz="0" w:space="0" w:color="auto"/>
                <w:left w:val="none" w:sz="0" w:space="0" w:color="auto"/>
                <w:bottom w:val="none" w:sz="0" w:space="0" w:color="auto"/>
                <w:right w:val="none" w:sz="0" w:space="0" w:color="auto"/>
              </w:divBdr>
            </w:div>
            <w:div w:id="1769039184">
              <w:marLeft w:val="0"/>
              <w:marRight w:val="0"/>
              <w:marTop w:val="0"/>
              <w:marBottom w:val="0"/>
              <w:divBdr>
                <w:top w:val="none" w:sz="0" w:space="0" w:color="auto"/>
                <w:left w:val="none" w:sz="0" w:space="0" w:color="auto"/>
                <w:bottom w:val="none" w:sz="0" w:space="0" w:color="auto"/>
                <w:right w:val="none" w:sz="0" w:space="0" w:color="auto"/>
              </w:divBdr>
            </w:div>
            <w:div w:id="1827355846">
              <w:marLeft w:val="0"/>
              <w:marRight w:val="0"/>
              <w:marTop w:val="0"/>
              <w:marBottom w:val="0"/>
              <w:divBdr>
                <w:top w:val="none" w:sz="0" w:space="0" w:color="auto"/>
                <w:left w:val="none" w:sz="0" w:space="0" w:color="auto"/>
                <w:bottom w:val="none" w:sz="0" w:space="0" w:color="auto"/>
                <w:right w:val="none" w:sz="0" w:space="0" w:color="auto"/>
              </w:divBdr>
            </w:div>
            <w:div w:id="1857427522">
              <w:marLeft w:val="0"/>
              <w:marRight w:val="0"/>
              <w:marTop w:val="0"/>
              <w:marBottom w:val="0"/>
              <w:divBdr>
                <w:top w:val="none" w:sz="0" w:space="0" w:color="auto"/>
                <w:left w:val="none" w:sz="0" w:space="0" w:color="auto"/>
                <w:bottom w:val="none" w:sz="0" w:space="0" w:color="auto"/>
                <w:right w:val="none" w:sz="0" w:space="0" w:color="auto"/>
              </w:divBdr>
            </w:div>
            <w:div w:id="1871381066">
              <w:marLeft w:val="0"/>
              <w:marRight w:val="0"/>
              <w:marTop w:val="0"/>
              <w:marBottom w:val="0"/>
              <w:divBdr>
                <w:top w:val="none" w:sz="0" w:space="0" w:color="auto"/>
                <w:left w:val="none" w:sz="0" w:space="0" w:color="auto"/>
                <w:bottom w:val="none" w:sz="0" w:space="0" w:color="auto"/>
                <w:right w:val="none" w:sz="0" w:space="0" w:color="auto"/>
              </w:divBdr>
            </w:div>
            <w:div w:id="1946116234">
              <w:marLeft w:val="0"/>
              <w:marRight w:val="0"/>
              <w:marTop w:val="0"/>
              <w:marBottom w:val="0"/>
              <w:divBdr>
                <w:top w:val="none" w:sz="0" w:space="0" w:color="auto"/>
                <w:left w:val="none" w:sz="0" w:space="0" w:color="auto"/>
                <w:bottom w:val="none" w:sz="0" w:space="0" w:color="auto"/>
                <w:right w:val="none" w:sz="0" w:space="0" w:color="auto"/>
              </w:divBdr>
            </w:div>
            <w:div w:id="1946688414">
              <w:marLeft w:val="0"/>
              <w:marRight w:val="0"/>
              <w:marTop w:val="0"/>
              <w:marBottom w:val="0"/>
              <w:divBdr>
                <w:top w:val="none" w:sz="0" w:space="0" w:color="auto"/>
                <w:left w:val="none" w:sz="0" w:space="0" w:color="auto"/>
                <w:bottom w:val="none" w:sz="0" w:space="0" w:color="auto"/>
                <w:right w:val="none" w:sz="0" w:space="0" w:color="auto"/>
              </w:divBdr>
            </w:div>
            <w:div w:id="1953827119">
              <w:marLeft w:val="0"/>
              <w:marRight w:val="0"/>
              <w:marTop w:val="0"/>
              <w:marBottom w:val="0"/>
              <w:divBdr>
                <w:top w:val="none" w:sz="0" w:space="0" w:color="auto"/>
                <w:left w:val="none" w:sz="0" w:space="0" w:color="auto"/>
                <w:bottom w:val="none" w:sz="0" w:space="0" w:color="auto"/>
                <w:right w:val="none" w:sz="0" w:space="0" w:color="auto"/>
              </w:divBdr>
            </w:div>
            <w:div w:id="1966618728">
              <w:marLeft w:val="0"/>
              <w:marRight w:val="0"/>
              <w:marTop w:val="0"/>
              <w:marBottom w:val="0"/>
              <w:divBdr>
                <w:top w:val="none" w:sz="0" w:space="0" w:color="auto"/>
                <w:left w:val="none" w:sz="0" w:space="0" w:color="auto"/>
                <w:bottom w:val="none" w:sz="0" w:space="0" w:color="auto"/>
                <w:right w:val="none" w:sz="0" w:space="0" w:color="auto"/>
              </w:divBdr>
            </w:div>
            <w:div w:id="1969315000">
              <w:marLeft w:val="0"/>
              <w:marRight w:val="0"/>
              <w:marTop w:val="0"/>
              <w:marBottom w:val="0"/>
              <w:divBdr>
                <w:top w:val="none" w:sz="0" w:space="0" w:color="auto"/>
                <w:left w:val="none" w:sz="0" w:space="0" w:color="auto"/>
                <w:bottom w:val="none" w:sz="0" w:space="0" w:color="auto"/>
                <w:right w:val="none" w:sz="0" w:space="0" w:color="auto"/>
              </w:divBdr>
            </w:div>
            <w:div w:id="2045595274">
              <w:marLeft w:val="0"/>
              <w:marRight w:val="0"/>
              <w:marTop w:val="0"/>
              <w:marBottom w:val="0"/>
              <w:divBdr>
                <w:top w:val="none" w:sz="0" w:space="0" w:color="auto"/>
                <w:left w:val="none" w:sz="0" w:space="0" w:color="auto"/>
                <w:bottom w:val="none" w:sz="0" w:space="0" w:color="auto"/>
                <w:right w:val="none" w:sz="0" w:space="0" w:color="auto"/>
              </w:divBdr>
            </w:div>
            <w:div w:id="2081362861">
              <w:marLeft w:val="0"/>
              <w:marRight w:val="0"/>
              <w:marTop w:val="0"/>
              <w:marBottom w:val="0"/>
              <w:divBdr>
                <w:top w:val="none" w:sz="0" w:space="0" w:color="auto"/>
                <w:left w:val="none" w:sz="0" w:space="0" w:color="auto"/>
                <w:bottom w:val="none" w:sz="0" w:space="0" w:color="auto"/>
                <w:right w:val="none" w:sz="0" w:space="0" w:color="auto"/>
              </w:divBdr>
            </w:div>
            <w:div w:id="2096047507">
              <w:marLeft w:val="0"/>
              <w:marRight w:val="0"/>
              <w:marTop w:val="0"/>
              <w:marBottom w:val="0"/>
              <w:divBdr>
                <w:top w:val="none" w:sz="0" w:space="0" w:color="auto"/>
                <w:left w:val="none" w:sz="0" w:space="0" w:color="auto"/>
                <w:bottom w:val="none" w:sz="0" w:space="0" w:color="auto"/>
                <w:right w:val="none" w:sz="0" w:space="0" w:color="auto"/>
              </w:divBdr>
            </w:div>
            <w:div w:id="21356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73930">
      <w:bodyDiv w:val="1"/>
      <w:marLeft w:val="0"/>
      <w:marRight w:val="0"/>
      <w:marTop w:val="0"/>
      <w:marBottom w:val="0"/>
      <w:divBdr>
        <w:top w:val="none" w:sz="0" w:space="0" w:color="auto"/>
        <w:left w:val="none" w:sz="0" w:space="0" w:color="auto"/>
        <w:bottom w:val="none" w:sz="0" w:space="0" w:color="auto"/>
        <w:right w:val="none" w:sz="0" w:space="0" w:color="auto"/>
      </w:divBdr>
    </w:div>
    <w:div w:id="203518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6389ED14F7C4E4F9B496648ED278333" ma:contentTypeVersion="11" ma:contentTypeDescription="Crear nuevo documento." ma:contentTypeScope="" ma:versionID="63b78282a06ebef1ade6de4e7c4b49aa">
  <xsd:schema xmlns:xsd="http://www.w3.org/2001/XMLSchema" xmlns:xs="http://www.w3.org/2001/XMLSchema" xmlns:p="http://schemas.microsoft.com/office/2006/metadata/properties" xmlns:ns2="c0675f66-c9c9-4aaf-98ae-31cd6fab4103" xmlns:ns3="6d5993be-2388-40a9-a262-623e4cf99b1b" targetNamespace="http://schemas.microsoft.com/office/2006/metadata/properties" ma:root="true" ma:fieldsID="adf784368afb9d77e16f4421ea2b23eb" ns2:_="" ns3:_="">
    <xsd:import namespace="c0675f66-c9c9-4aaf-98ae-31cd6fab4103"/>
    <xsd:import namespace="6d5993be-2388-40a9-a262-623e4cf99b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75f66-c9c9-4aaf-98ae-31cd6fab4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993be-2388-40a9-a262-623e4cf99b1b"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6CC9C5-A201-495D-AA50-79D796A35A7A}">
  <ds:schemaRefs>
    <ds:schemaRef ds:uri="http://schemas.microsoft.com/sharepoint/v3/contenttype/forms"/>
  </ds:schemaRefs>
</ds:datastoreItem>
</file>

<file path=customXml/itemProps2.xml><?xml version="1.0" encoding="utf-8"?>
<ds:datastoreItem xmlns:ds="http://schemas.openxmlformats.org/officeDocument/2006/customXml" ds:itemID="{7FD74504-C094-4770-92F6-09E3B9876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75f66-c9c9-4aaf-98ae-31cd6fab4103"/>
    <ds:schemaRef ds:uri="6d5993be-2388-40a9-a262-623e4cf99b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935C7-06B9-4BFA-8CF3-31B04F7571A5}">
  <ds:schemaRefs>
    <ds:schemaRef ds:uri="http://schemas.microsoft.com/office/2006/documentManagement/types"/>
    <ds:schemaRef ds:uri="http://purl.org/dc/terms/"/>
    <ds:schemaRef ds:uri="http://schemas.openxmlformats.org/package/2006/metadata/core-properties"/>
    <ds:schemaRef ds:uri="http://purl.org/dc/dcmitype/"/>
    <ds:schemaRef ds:uri="c0675f66-c9c9-4aaf-98ae-31cd6fab4103"/>
    <ds:schemaRef ds:uri="6d5993be-2388-40a9-a262-623e4cf99b1b"/>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36B4FCA-F6D1-4E39-98D4-C2C41E71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7809</Words>
  <Characters>43859</Characters>
  <Application>Microsoft Office Word</Application>
  <DocSecurity>0</DocSecurity>
  <Lines>365</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51565</CharactersWithSpaces>
  <SharedDoc>false</SharedDoc>
  <HLinks>
    <vt:vector size="6" baseType="variant">
      <vt:variant>
        <vt:i4>4260071</vt:i4>
      </vt:variant>
      <vt:variant>
        <vt:i4>0</vt:i4>
      </vt:variant>
      <vt:variant>
        <vt:i4>0</vt:i4>
      </vt:variant>
      <vt:variant>
        <vt:i4>5</vt:i4>
      </vt:variant>
      <vt:variant>
        <vt:lpwstr/>
      </vt:variant>
      <vt:variant>
        <vt:lpwstr>_Cálculo_de_los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REE</cp:lastModifiedBy>
  <cp:revision>6</cp:revision>
  <cp:lastPrinted>2020-07-21T08:36:00Z</cp:lastPrinted>
  <dcterms:created xsi:type="dcterms:W3CDTF">2021-09-08T10:16:00Z</dcterms:created>
  <dcterms:modified xsi:type="dcterms:W3CDTF">2021-09-08T10:22:00Z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0x010100F6389ED14F7C4E4F9B496648ED278333</vt:lpwstr>
  </property>
  <property fmtid="{D5CDD505-2E9C-101B-9397-08002B2CF9AE}" pid="3" name="MRDEtiquetas">
    <vt:lpwstr/>
  </property>
  <property fmtid="{D5CDD505-2E9C-101B-9397-08002B2CF9AE}" pid="4" name="MRDCategoria">
    <vt:lpwstr/>
  </property>
  <property fmtid="{D5CDD505-2E9C-101B-9397-08002B2CF9AE}" pid="5" name="IsMyDocuments">
    <vt:bool>true</vt:bool>
  </property>
</Properties>
</file>